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6C3" w:rsidRPr="00B769F1" w:rsidRDefault="00B769F1" w:rsidP="0065428C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B769F1">
        <w:rPr>
          <w:rFonts w:ascii="Arial" w:hAnsi="Arial" w:cs="Arial"/>
          <w:b/>
        </w:rPr>
        <w:t xml:space="preserve">Ce questionnaire concerne tous les examens </w:t>
      </w:r>
      <w:r w:rsidR="00F0070C">
        <w:rPr>
          <w:rFonts w:ascii="Arial" w:hAnsi="Arial" w:cs="Arial"/>
          <w:b/>
        </w:rPr>
        <w:t xml:space="preserve">du centre hospitalier de </w:t>
      </w:r>
      <w:r w:rsidR="00C568EC">
        <w:rPr>
          <w:rFonts w:ascii="Arial" w:hAnsi="Arial" w:cs="Arial"/>
          <w:b/>
        </w:rPr>
        <w:t>THIERS</w:t>
      </w:r>
    </w:p>
    <w:p w:rsidR="00364F24" w:rsidRDefault="00364F24" w:rsidP="0065428C">
      <w:pPr>
        <w:jc w:val="center"/>
        <w:outlineLvl w:val="0"/>
        <w:rPr>
          <w:b/>
        </w:rPr>
      </w:pPr>
    </w:p>
    <w:p w:rsidR="00364F24" w:rsidRDefault="00364F24" w:rsidP="0065428C">
      <w:pPr>
        <w:outlineLvl w:val="0"/>
        <w:rPr>
          <w:b/>
        </w:rPr>
      </w:pPr>
      <w:r>
        <w:rPr>
          <w:rFonts w:ascii="Arial" w:hAnsi="Arial" w:cs="Arial"/>
          <w:sz w:val="22"/>
          <w:szCs w:val="22"/>
        </w:rPr>
        <w:t xml:space="preserve">Le candidat doit obligatoirement répondre intégralement sur le document fourni et il peut compléter </w:t>
      </w:r>
      <w:r w:rsidR="008036C3">
        <w:rPr>
          <w:rFonts w:ascii="Arial" w:hAnsi="Arial" w:cs="Arial"/>
          <w:sz w:val="22"/>
          <w:szCs w:val="22"/>
        </w:rPr>
        <w:t>sa réponse</w:t>
      </w:r>
      <w:r>
        <w:rPr>
          <w:rFonts w:ascii="Arial" w:hAnsi="Arial" w:cs="Arial"/>
          <w:sz w:val="22"/>
          <w:szCs w:val="22"/>
        </w:rPr>
        <w:t xml:space="preserve"> à l’aide de pièces jointes.</w:t>
      </w:r>
    </w:p>
    <w:p w:rsidR="001F20C9" w:rsidRPr="00B769F1" w:rsidRDefault="001F20C9" w:rsidP="00F02BD1">
      <w:pPr>
        <w:jc w:val="center"/>
        <w:rPr>
          <w:rFonts w:ascii="Arial" w:hAnsi="Arial" w:cs="Arial"/>
          <w:b/>
        </w:rPr>
      </w:pPr>
    </w:p>
    <w:p w:rsidR="00E278C8" w:rsidRDefault="00E278C8" w:rsidP="00F02BD1">
      <w:pPr>
        <w:jc w:val="center"/>
        <w:rPr>
          <w:rFonts w:ascii="Arial" w:hAnsi="Arial" w:cs="Arial"/>
          <w:b/>
          <w:sz w:val="36"/>
          <w:u w:val="single"/>
        </w:rPr>
      </w:pPr>
      <w:r w:rsidRPr="00C42B84">
        <w:rPr>
          <w:rFonts w:ascii="Arial" w:hAnsi="Arial" w:cs="Arial"/>
          <w:b/>
          <w:sz w:val="36"/>
          <w:highlight w:val="yellow"/>
          <w:u w:val="single"/>
        </w:rPr>
        <w:t>MODALITES D’EXECUTION LORS DE LA PHASE PRE ANALYTIQUE</w:t>
      </w:r>
    </w:p>
    <w:p w:rsidR="001F20C9" w:rsidRPr="003845A6" w:rsidRDefault="001F20C9" w:rsidP="0065428C">
      <w:pPr>
        <w:rPr>
          <w:rFonts w:ascii="Arial" w:hAnsi="Arial" w:cs="Arial"/>
          <w:b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  <w:gridCol w:w="5103"/>
      </w:tblGrid>
      <w:tr w:rsidR="00F02BD1" w:rsidRPr="001213A1" w:rsidTr="0001083A">
        <w:trPr>
          <w:trHeight w:val="1467"/>
        </w:trPr>
        <w:tc>
          <w:tcPr>
            <w:tcW w:w="9918" w:type="dxa"/>
          </w:tcPr>
          <w:p w:rsidR="00F02BD1" w:rsidRDefault="00F02BD1" w:rsidP="0065428C">
            <w:pPr>
              <w:pStyle w:val="Titre2"/>
              <w:numPr>
                <w:ilvl w:val="0"/>
                <w:numId w:val="24"/>
              </w:numPr>
              <w:tabs>
                <w:tab w:val="left" w:pos="817"/>
              </w:tabs>
              <w:ind w:left="0" w:firstLine="0"/>
            </w:pPr>
            <w:r>
              <w:t>Mise à disposition des consommables et dispositifs</w:t>
            </w:r>
          </w:p>
          <w:p w:rsidR="00F02BD1" w:rsidRDefault="00F02BD1" w:rsidP="0001083A">
            <w:pPr>
              <w:ind w:left="-1215" w:firstLine="1215"/>
              <w:rPr>
                <w:rFonts w:ascii="Arial" w:hAnsi="Arial" w:cs="Arial"/>
                <w:sz w:val="22"/>
                <w:szCs w:val="22"/>
              </w:rPr>
            </w:pPr>
          </w:p>
          <w:p w:rsidR="00F02BD1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Quelle est la p</w:t>
            </w:r>
            <w:r w:rsidRPr="00CB1CF4">
              <w:rPr>
                <w:rFonts w:ascii="Arial" w:hAnsi="Arial" w:cs="Arial"/>
                <w:sz w:val="22"/>
                <w:szCs w:val="22"/>
              </w:rPr>
              <w:t>rocédure pour obtenir le matériel de prélèvement et/ou milieux de transport spécifiques fournis si nécessaire 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02BD1" w:rsidRPr="00CB1CF4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Merci de préciser le mode de transmission des bons de commande</w:t>
            </w:r>
          </w:p>
          <w:p w:rsidR="00F02BD1" w:rsidRPr="00CB1CF4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Les f</w:t>
            </w:r>
            <w:r w:rsidRPr="00CB1CF4">
              <w:rPr>
                <w:rFonts w:ascii="Arial" w:hAnsi="Arial" w:cs="Arial"/>
                <w:sz w:val="22"/>
                <w:szCs w:val="22"/>
              </w:rPr>
              <w:t>iches d’identification</w:t>
            </w:r>
            <w:r>
              <w:rPr>
                <w:rFonts w:ascii="Arial" w:hAnsi="Arial" w:cs="Arial"/>
                <w:sz w:val="22"/>
                <w:szCs w:val="22"/>
              </w:rPr>
              <w:t xml:space="preserve"> sont-elles</w:t>
            </w:r>
            <w:r w:rsidRPr="00CB1CF4">
              <w:rPr>
                <w:rFonts w:ascii="Arial" w:hAnsi="Arial" w:cs="Arial"/>
                <w:sz w:val="22"/>
                <w:szCs w:val="22"/>
              </w:rPr>
              <w:t xml:space="preserve"> fournies ?</w:t>
            </w:r>
          </w:p>
          <w:p w:rsidR="00F02BD1" w:rsidRPr="00CB1CF4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Les f</w:t>
            </w:r>
            <w:r w:rsidRPr="00CB1CF4">
              <w:rPr>
                <w:rFonts w:ascii="Arial" w:hAnsi="Arial" w:cs="Arial"/>
                <w:sz w:val="22"/>
                <w:szCs w:val="22"/>
              </w:rPr>
              <w:t xml:space="preserve">ormulaires de bon de commande </w:t>
            </w:r>
            <w:r>
              <w:rPr>
                <w:rFonts w:ascii="Arial" w:hAnsi="Arial" w:cs="Arial"/>
                <w:sz w:val="22"/>
                <w:szCs w:val="22"/>
              </w:rPr>
              <w:t xml:space="preserve">sont-ils </w:t>
            </w:r>
            <w:r w:rsidRPr="00CB1CF4">
              <w:rPr>
                <w:rFonts w:ascii="Arial" w:hAnsi="Arial" w:cs="Arial"/>
                <w:sz w:val="22"/>
                <w:szCs w:val="22"/>
              </w:rPr>
              <w:t>fournis ?</w:t>
            </w:r>
          </w:p>
          <w:p w:rsidR="00F02BD1" w:rsidRPr="00CB1CF4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Quelle est la n</w:t>
            </w:r>
            <w:r w:rsidRPr="00CB1CF4">
              <w:rPr>
                <w:rFonts w:ascii="Arial" w:hAnsi="Arial" w:cs="Arial"/>
                <w:sz w:val="22"/>
                <w:szCs w:val="22"/>
              </w:rPr>
              <w:t xml:space="preserve">ature de l’emballage fourni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CB1CF4">
              <w:rPr>
                <w:rFonts w:ascii="Arial" w:hAnsi="Arial" w:cs="Arial"/>
                <w:sz w:val="22"/>
                <w:szCs w:val="22"/>
              </w:rPr>
              <w:t>et /ou exigé</w:t>
            </w:r>
            <w:r>
              <w:rPr>
                <w:rFonts w:ascii="Arial" w:hAnsi="Arial" w:cs="Arial"/>
                <w:sz w:val="22"/>
                <w:szCs w:val="22"/>
              </w:rPr>
              <w:t>) :</w:t>
            </w:r>
          </w:p>
          <w:p w:rsidR="00F02BD1" w:rsidRPr="00904280" w:rsidRDefault="00F02BD1" w:rsidP="0065428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B1CF4">
              <w:rPr>
                <w:rFonts w:ascii="Arial" w:hAnsi="Arial" w:cs="Arial"/>
                <w:sz w:val="22"/>
                <w:szCs w:val="22"/>
              </w:rPr>
              <w:t>- à température ambiante 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02BD1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CB1CF4">
              <w:rPr>
                <w:rFonts w:ascii="Arial" w:hAnsi="Arial" w:cs="Arial"/>
                <w:sz w:val="22"/>
                <w:szCs w:val="22"/>
              </w:rPr>
              <w:t>- aux autres températures de conservation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B1CF4"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Merci de fournir le processus de transport suivant les fiches de stress de chacun des différents consommables.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Quels sont vos délais de la fourniture et de livraison des consommables (préciser s’il s’agit de jours ouvrés ou ouvrables) à réception du bon de commande ?  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Les livraisons de réapprovisionnement des consommables peuvent-elles s’effectuer en week-end et en nuit ? 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Est-ce que le prestataire est en charge du suivi des stocks ou est-ce le centre hospitalier ? 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Comment prévenez-vous le CH d’une modification des consommables ou de dispositifs (délais de prévenance </w:t>
            </w:r>
            <w:proofErr w:type="spellStart"/>
            <w:r w:rsidRPr="00977856">
              <w:rPr>
                <w:rFonts w:ascii="Arial" w:hAnsi="Arial" w:cs="Arial"/>
                <w:sz w:val="22"/>
                <w:szCs w:val="22"/>
              </w:rPr>
              <w:t>etc</w:t>
            </w:r>
            <w:proofErr w:type="spellEnd"/>
            <w:r w:rsidRPr="00977856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Fournissez-vous gratuitement l’ensemble des dispositifs </w:t>
            </w:r>
            <w:r>
              <w:rPr>
                <w:rFonts w:ascii="Arial" w:hAnsi="Arial" w:cs="Arial"/>
                <w:sz w:val="22"/>
                <w:szCs w:val="22"/>
              </w:rPr>
              <w:t>et emballages de transports</w:t>
            </w:r>
            <w:r w:rsidRPr="00977856">
              <w:rPr>
                <w:rFonts w:ascii="Arial" w:hAnsi="Arial" w:cs="Arial"/>
                <w:sz w:val="22"/>
                <w:szCs w:val="22"/>
              </w:rPr>
              <w:t xml:space="preserve">?  Joindre annexe </w:t>
            </w:r>
            <w:r>
              <w:rPr>
                <w:rFonts w:ascii="Arial" w:hAnsi="Arial" w:cs="Arial"/>
                <w:sz w:val="22"/>
                <w:szCs w:val="22"/>
              </w:rPr>
              <w:t>n°3</w:t>
            </w:r>
            <w:r w:rsidRPr="00977856">
              <w:rPr>
                <w:rFonts w:ascii="Arial" w:hAnsi="Arial" w:cs="Arial"/>
                <w:sz w:val="22"/>
                <w:szCs w:val="22"/>
              </w:rPr>
              <w:t xml:space="preserve"> BPU 25-GHTA-</w:t>
            </w:r>
            <w:r>
              <w:rPr>
                <w:rFonts w:ascii="Arial" w:hAnsi="Arial" w:cs="Arial"/>
                <w:sz w:val="22"/>
                <w:szCs w:val="22"/>
              </w:rPr>
              <w:t>0084 LOT 1 THIERS.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lastRenderedPageBreak/>
              <w:t xml:space="preserve">Quel est votre mode de fonctionnement de mise à disposition des dispositifs arrivant à une date proche de la péremption ? 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Comment traitez-vous et éliminez-vous les dispositifs périmés ?</w:t>
            </w:r>
          </w:p>
          <w:p w:rsidR="00F02BD1" w:rsidRPr="00CB1CF4" w:rsidRDefault="00F02BD1" w:rsidP="0065428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</w:tcPr>
          <w:p w:rsidR="00F02BD1" w:rsidRDefault="00F02BD1" w:rsidP="00F02BD1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F02BD1" w:rsidRPr="001213A1" w:rsidTr="0001083A">
        <w:trPr>
          <w:trHeight w:val="1466"/>
        </w:trPr>
        <w:tc>
          <w:tcPr>
            <w:tcW w:w="9918" w:type="dxa"/>
          </w:tcPr>
          <w:p w:rsidR="00F02BD1" w:rsidRDefault="00F02BD1" w:rsidP="0065428C">
            <w:pPr>
              <w:pStyle w:val="Titre2"/>
              <w:numPr>
                <w:ilvl w:val="0"/>
                <w:numId w:val="24"/>
              </w:numPr>
              <w:tabs>
                <w:tab w:val="left" w:pos="817"/>
              </w:tabs>
              <w:ind w:left="0" w:firstLine="0"/>
            </w:pPr>
            <w:r>
              <w:t>Modalités de collectes des prélèvements</w:t>
            </w:r>
          </w:p>
          <w:p w:rsidR="00F02BD1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Détailler précisément le mode et fréquence de passage de la semaine pour chaque établissement (jour, week-end et nuit en détails)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Préciser le nombre de collecte quotidienne pour chacun des jours de la semaine. 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Préciser la capacité à effectuer </w:t>
            </w:r>
            <w:r>
              <w:rPr>
                <w:rFonts w:ascii="Arial" w:hAnsi="Arial" w:cs="Arial"/>
                <w:sz w:val="22"/>
                <w:szCs w:val="22"/>
              </w:rPr>
              <w:t>les</w:t>
            </w:r>
            <w:r w:rsidRPr="00977856">
              <w:rPr>
                <w:rFonts w:ascii="Arial" w:hAnsi="Arial" w:cs="Arial"/>
                <w:sz w:val="22"/>
                <w:szCs w:val="22"/>
              </w:rPr>
              <w:t xml:space="preserve"> collecte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977856">
              <w:rPr>
                <w:rFonts w:ascii="Arial" w:hAnsi="Arial" w:cs="Arial"/>
                <w:sz w:val="22"/>
                <w:szCs w:val="22"/>
              </w:rPr>
              <w:t xml:space="preserve"> en nuit (préciser horaires) et week-end (appel sur téléphone d’astreinte, appel en centrale ? etc.), et préciser les modalités 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Quelles sont les modalités techniques et logistiques de collecte en cas d’intempéries notamment hivernales ? 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La personne en charge de la collecte est-elle en capacité d’effectuer le contrôle pré-analytique (ex : collecte assurée par un technicien de laboratoire) ? </w:t>
            </w:r>
          </w:p>
          <w:p w:rsidR="00F02BD1" w:rsidRPr="001213A1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F02BD1" w:rsidRDefault="00F02BD1" w:rsidP="00F02BD1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F02BD1" w:rsidRPr="001213A1" w:rsidTr="0001083A">
        <w:trPr>
          <w:trHeight w:val="587"/>
        </w:trPr>
        <w:tc>
          <w:tcPr>
            <w:tcW w:w="9918" w:type="dxa"/>
          </w:tcPr>
          <w:p w:rsidR="00F02BD1" w:rsidRPr="00977856" w:rsidRDefault="00F02BD1" w:rsidP="0065428C">
            <w:pPr>
              <w:pStyle w:val="Titre2"/>
              <w:numPr>
                <w:ilvl w:val="0"/>
                <w:numId w:val="24"/>
              </w:numPr>
              <w:tabs>
                <w:tab w:val="left" w:pos="817"/>
              </w:tabs>
              <w:ind w:left="0" w:firstLine="0"/>
            </w:pPr>
            <w:r w:rsidRPr="00977856">
              <w:t>Transports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highlight w:val="yellow"/>
              </w:rPr>
            </w:pPr>
            <w:r w:rsidRPr="00977856">
              <w:t>Gestion et certification transport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Merci de lister les certifications détenues par la société de transport </w:t>
            </w:r>
          </w:p>
          <w:p w:rsidR="00F02BD1" w:rsidRPr="00977856" w:rsidRDefault="00F02BD1" w:rsidP="0065428C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Certifiée ISO 9001 ? ou autre certification : à préciser</w:t>
            </w:r>
          </w:p>
          <w:p w:rsidR="00F02BD1" w:rsidRPr="00977856" w:rsidRDefault="00F02BD1" w:rsidP="0065428C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Certificat de capacité pour le transport des matières dangereuses </w:t>
            </w:r>
          </w:p>
          <w:p w:rsidR="00F02BD1" w:rsidRPr="00977856" w:rsidRDefault="00F02BD1" w:rsidP="0065428C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Sensibilisation du personnel à la confidentialité et l’impartialité des tâches qui leur incombe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Quelle est la procédure dégradée en cas de pannes, accidents, etc. lors du transport ? 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Quels sont les plans de formations et leur niveau à propos de la réglementation des marchandises dangereuses pour les référents laboratoires chargés de l’envoi des examens ?</w:t>
            </w:r>
            <w:r w:rsidRPr="00977856">
              <w:rPr>
                <w:sz w:val="22"/>
                <w:szCs w:val="22"/>
              </w:rPr>
              <w:t xml:space="preserve"> 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Merci d’indiquer s’il est susceptible de mettre à disposition des hôpitaux son réseau logistique pour le transport des analyses biologiques destinées à des laboratoires autres que lui-même et ses sous-traitants pour des </w:t>
            </w: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u w:val="single"/>
                <w:lang w:eastAsia="fr-FR"/>
              </w:rPr>
              <w:t>besoins occasionnels</w:t>
            </w: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. Dans l’affirmative, merci de préciser les modalités.</w:t>
            </w:r>
          </w:p>
          <w:p w:rsidR="00F02BD1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F02BD1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F02BD1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977856">
              <w:rPr>
                <w:sz w:val="22"/>
                <w:szCs w:val="22"/>
              </w:rPr>
              <w:t>Nature des dispositifs de surveillance, de mesure et d’enregistrement des températures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F02BD1" w:rsidRPr="00977856" w:rsidRDefault="00F02BD1" w:rsidP="006542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De quelle nature sont les dispositifs de surveillance, de mesure et d’enregistrement des températures dont vous disposez ?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Quelle est la procédure de visualisation de contrôle et de traçabilité de température lors de chaque transport ?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Disposez-vous de rapports propres à chaque transport en cas de demande ?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Quelles sont les dispositions de sécurisation de transport en cas de conditions de températures extrêmes hivernales et estivales ? 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De quel matériel de transport disposez-vous (sacoche, glacière, accessoires etc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..</w:t>
            </w: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)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</w:t>
            </w: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? Merci de le lister et les normes auxquels ils répondent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Quels sont les conditions d’emballages afin de sécuriser le transport des échantillons ?  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Merci de détailler les emballages pour chacun des consommables</w:t>
            </w:r>
          </w:p>
          <w:p w:rsidR="00F02BD1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sz w:val="22"/>
                <w:szCs w:val="22"/>
              </w:rPr>
            </w:pPr>
            <w:r w:rsidRPr="00977856">
              <w:rPr>
                <w:sz w:val="22"/>
                <w:szCs w:val="22"/>
              </w:rPr>
              <w:t>Traçabilité logistique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Comment est assurée la traçabilité en cas de pertes des prélèvements durant la navette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</w:t>
            </w: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?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Est-ce que le parc des navettes dispose de dispositifs de géolocalisation ?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977856">
              <w:t>Gestion et mise à disposition en cas de sous-traitance du transport des prélèvements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Avez-vous recours à </w:t>
            </w:r>
            <w:proofErr w:type="gramStart"/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la</w:t>
            </w:r>
            <w:proofErr w:type="gramEnd"/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sous </w:t>
            </w:r>
            <w:proofErr w:type="spellStart"/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traitance</w:t>
            </w:r>
            <w:proofErr w:type="spellEnd"/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des transports ? Si oui, merci de préciser les modalités à ce recours et les vérifications des exigences qualitatives de la prestation de sous </w:t>
            </w:r>
            <w:proofErr w:type="spellStart"/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traitance</w:t>
            </w:r>
            <w:proofErr w:type="spellEnd"/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.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</w:tc>
        <w:tc>
          <w:tcPr>
            <w:tcW w:w="5103" w:type="dxa"/>
          </w:tcPr>
          <w:p w:rsidR="00F02BD1" w:rsidRPr="00977856" w:rsidRDefault="00F02BD1" w:rsidP="00F02BD1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F02BD1" w:rsidRPr="001213A1" w:rsidTr="0001083A">
        <w:trPr>
          <w:trHeight w:val="1423"/>
        </w:trPr>
        <w:tc>
          <w:tcPr>
            <w:tcW w:w="9918" w:type="dxa"/>
          </w:tcPr>
          <w:p w:rsidR="00F02BD1" w:rsidRPr="00977856" w:rsidRDefault="00F02BD1" w:rsidP="00C568EC">
            <w:pPr>
              <w:pStyle w:val="Titre2"/>
              <w:numPr>
                <w:ilvl w:val="0"/>
                <w:numId w:val="24"/>
              </w:numPr>
              <w:tabs>
                <w:tab w:val="left" w:pos="567"/>
              </w:tabs>
              <w:ind w:hanging="927"/>
            </w:pPr>
            <w:r w:rsidRPr="00977856">
              <w:t>Bon de prescription</w:t>
            </w: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F02BD1" w:rsidRPr="00977856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 modèle et format de bon de prescription disposez-vous actuellement ? </w:t>
            </w:r>
          </w:p>
          <w:p w:rsidR="00F02BD1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77856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Quelles sont les modalités d’évolution du bon de prescription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 ?</w:t>
            </w:r>
          </w:p>
          <w:p w:rsidR="00F02BD1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  <w:p w:rsidR="00F02BD1" w:rsidRPr="0065428C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</w:p>
        </w:tc>
        <w:tc>
          <w:tcPr>
            <w:tcW w:w="5103" w:type="dxa"/>
          </w:tcPr>
          <w:p w:rsidR="00F02BD1" w:rsidRPr="00977856" w:rsidRDefault="00F02BD1" w:rsidP="00F02BD1">
            <w:pPr>
              <w:pStyle w:val="Titre2"/>
              <w:tabs>
                <w:tab w:val="left" w:pos="567"/>
              </w:tabs>
              <w:ind w:left="927" w:firstLine="0"/>
            </w:pPr>
          </w:p>
        </w:tc>
      </w:tr>
      <w:tr w:rsidR="00F02BD1" w:rsidRPr="001213A1" w:rsidTr="0001083A">
        <w:trPr>
          <w:trHeight w:val="445"/>
        </w:trPr>
        <w:tc>
          <w:tcPr>
            <w:tcW w:w="9918" w:type="dxa"/>
          </w:tcPr>
          <w:p w:rsidR="00F02BD1" w:rsidRDefault="00F02BD1" w:rsidP="0065428C">
            <w:pPr>
              <w:pStyle w:val="Titre2"/>
              <w:tabs>
                <w:tab w:val="left" w:pos="778"/>
              </w:tabs>
              <w:ind w:left="0" w:firstLine="0"/>
            </w:pPr>
          </w:p>
          <w:p w:rsidR="00F02BD1" w:rsidRDefault="00F02BD1" w:rsidP="0065428C">
            <w:pPr>
              <w:pStyle w:val="Titre2"/>
              <w:tabs>
                <w:tab w:val="left" w:pos="778"/>
              </w:tabs>
              <w:ind w:left="0" w:firstLine="0"/>
            </w:pPr>
            <w:proofErr w:type="gramStart"/>
            <w:r>
              <w:t>e</w:t>
            </w:r>
            <w:proofErr w:type="gramEnd"/>
            <w:r>
              <w:t>- Gestion des prélèvements nécessitant un traitement en urgence</w:t>
            </w:r>
          </w:p>
          <w:p w:rsidR="00F02BD1" w:rsidRDefault="00F02BD1" w:rsidP="0065428C">
            <w:pPr>
              <w:pStyle w:val="Titre2"/>
              <w:tabs>
                <w:tab w:val="left" w:pos="778"/>
              </w:tabs>
              <w:ind w:left="0" w:firstLine="0"/>
            </w:pPr>
          </w:p>
          <w:p w:rsidR="00F02BD1" w:rsidRPr="005B4227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B4227">
              <w:rPr>
                <w:rFonts w:ascii="Arial" w:hAnsi="Arial" w:cs="Arial"/>
                <w:sz w:val="22"/>
                <w:szCs w:val="22"/>
              </w:rPr>
              <w:t>Modalités de prise en charge des échantillons urgents : logistique spécifique, traçabilité de l’échantillon, etc.</w:t>
            </w:r>
            <w:r>
              <w:rPr>
                <w:rFonts w:ascii="Arial" w:hAnsi="Arial" w:cs="Arial"/>
                <w:sz w:val="22"/>
                <w:szCs w:val="22"/>
              </w:rPr>
              <w:t xml:space="preserve"> (se référer à l’annexe n°2 listant les examens urgents LOT 1 THIERS).</w:t>
            </w:r>
          </w:p>
          <w:p w:rsidR="00F02BD1" w:rsidRPr="005B4227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F02BD1" w:rsidRPr="005B4227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B4227">
              <w:rPr>
                <w:rFonts w:ascii="Arial" w:hAnsi="Arial" w:cs="Arial"/>
                <w:sz w:val="22"/>
                <w:szCs w:val="22"/>
              </w:rPr>
              <w:t xml:space="preserve">- pour un échantillon dont la prise en charge est urgente dès le départ 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B4227">
              <w:rPr>
                <w:rFonts w:ascii="Arial" w:hAnsi="Arial" w:cs="Arial"/>
                <w:sz w:val="22"/>
                <w:szCs w:val="22"/>
              </w:rPr>
              <w:t xml:space="preserve">- pour un </w:t>
            </w:r>
            <w:r w:rsidRPr="00977856">
              <w:rPr>
                <w:rFonts w:ascii="Arial" w:hAnsi="Arial" w:cs="Arial"/>
                <w:sz w:val="22"/>
                <w:szCs w:val="22"/>
              </w:rPr>
              <w:t>échantillon dont la prise en charge devient urgente au cours de son transport (en lien avec la dégradation de l’état de santé du patient)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Est-ce qu’un contact téléphonique est transmis en cas de nécessité de contact avec le conducteur de la navette ? </w:t>
            </w:r>
          </w:p>
          <w:p w:rsidR="00F02BD1" w:rsidRPr="00977856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>Est-ce qu’un suivi permanent du transport de l’échantillon est appliqué et/ou applicable ?</w:t>
            </w:r>
          </w:p>
          <w:p w:rsidR="00F02BD1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77856">
              <w:rPr>
                <w:rFonts w:ascii="Arial" w:hAnsi="Arial" w:cs="Arial"/>
                <w:sz w:val="22"/>
                <w:szCs w:val="22"/>
              </w:rPr>
              <w:t xml:space="preserve">Disposez-vous d’une </w:t>
            </w:r>
            <w:r>
              <w:rPr>
                <w:rFonts w:ascii="Arial" w:hAnsi="Arial" w:cs="Arial"/>
                <w:sz w:val="22"/>
                <w:szCs w:val="22"/>
              </w:rPr>
              <w:t>solution</w:t>
            </w:r>
            <w:r w:rsidRPr="00977856">
              <w:rPr>
                <w:rFonts w:ascii="Arial" w:hAnsi="Arial" w:cs="Arial"/>
                <w:sz w:val="22"/>
                <w:szCs w:val="22"/>
              </w:rPr>
              <w:t xml:space="preserve"> informatique permettant le suivi du transport en temps réel ?</w:t>
            </w:r>
          </w:p>
          <w:p w:rsidR="00F02BD1" w:rsidRPr="005B4227" w:rsidRDefault="00F02BD1" w:rsidP="0065428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</w:tcPr>
          <w:p w:rsidR="00F02BD1" w:rsidRDefault="00F02BD1" w:rsidP="0065428C">
            <w:pPr>
              <w:pStyle w:val="Titre2"/>
              <w:tabs>
                <w:tab w:val="left" w:pos="778"/>
              </w:tabs>
              <w:ind w:left="0" w:firstLine="0"/>
            </w:pPr>
          </w:p>
        </w:tc>
      </w:tr>
      <w:tr w:rsidR="00F02BD1" w:rsidRPr="001213A1" w:rsidTr="0001083A">
        <w:trPr>
          <w:trHeight w:val="810"/>
        </w:trPr>
        <w:tc>
          <w:tcPr>
            <w:tcW w:w="9918" w:type="dxa"/>
          </w:tcPr>
          <w:p w:rsidR="00F02BD1" w:rsidRPr="0098778C" w:rsidRDefault="00F02BD1" w:rsidP="0065428C">
            <w:pPr>
              <w:pStyle w:val="Titre2"/>
              <w:numPr>
                <w:ilvl w:val="0"/>
                <w:numId w:val="32"/>
              </w:numPr>
              <w:tabs>
                <w:tab w:val="left" w:pos="817"/>
              </w:tabs>
              <w:ind w:left="0" w:firstLine="0"/>
            </w:pPr>
            <w:r w:rsidRPr="0098778C">
              <w:t>Modalités d’accès au manuel des prélèvements et catalogue des examens biologiques</w:t>
            </w:r>
          </w:p>
          <w:p w:rsidR="00F02BD1" w:rsidRPr="0098778C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Quelles sont les conditions d’accès et de consultation du manuel des prélèvements pour les utilisateurs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8778C">
              <w:rPr>
                <w:rFonts w:ascii="Arial" w:hAnsi="Arial" w:cs="Arial"/>
                <w:sz w:val="22"/>
                <w:szCs w:val="22"/>
              </w:rPr>
              <w:t>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Est-ce que le manuel est téléchargeable et consultable hors connexion ?</w:t>
            </w: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Est-ce que le manuel de prélèvement est accessible depuis le DPI ? </w:t>
            </w: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Est-il prévu une version papier</w:t>
            </w:r>
            <w:r>
              <w:rPr>
                <w:rFonts w:ascii="Arial" w:hAnsi="Arial" w:cs="Arial"/>
                <w:sz w:val="22"/>
                <w:szCs w:val="22"/>
              </w:rPr>
              <w:t xml:space="preserve"> du </w:t>
            </w:r>
            <w:r w:rsidRPr="003340DB">
              <w:rPr>
                <w:rFonts w:ascii="Arial" w:hAnsi="Arial" w:cs="Arial"/>
                <w:sz w:val="22"/>
                <w:szCs w:val="22"/>
              </w:rPr>
              <w:t>manuel des prélèvements et catalogue des examens biologiques</w:t>
            </w:r>
            <w:r w:rsidRPr="0098778C">
              <w:rPr>
                <w:rFonts w:ascii="Arial" w:hAnsi="Arial" w:cs="Arial"/>
                <w:sz w:val="22"/>
                <w:szCs w:val="22"/>
              </w:rPr>
              <w:t> ?</w:t>
            </w: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Est-il prévu une application mobile </w:t>
            </w:r>
            <w:r>
              <w:rPr>
                <w:rFonts w:ascii="Arial" w:hAnsi="Arial" w:cs="Arial"/>
                <w:sz w:val="22"/>
                <w:szCs w:val="22"/>
              </w:rPr>
              <w:t xml:space="preserve">du </w:t>
            </w:r>
            <w:r w:rsidRPr="003340DB">
              <w:rPr>
                <w:rFonts w:ascii="Arial" w:hAnsi="Arial" w:cs="Arial"/>
                <w:sz w:val="22"/>
                <w:szCs w:val="22"/>
              </w:rPr>
              <w:t>manuel des prélèvements et catalogue des examens biologiques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8778C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Comment sont transmis les identifiants de connexion ?</w:t>
            </w: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Est-il prévu des formations à la réglementation applicable ? </w:t>
            </w: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Quel est votre mode d’informations d’éventuelles modifications du manuel de prélèvement ?</w:t>
            </w: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Quelles sont les personnes détentrices des droits d’accès ? </w:t>
            </w: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F02BD1" w:rsidRPr="0098778C" w:rsidRDefault="00F02BD1" w:rsidP="00F02BD1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F02BD1" w:rsidRPr="001213A1" w:rsidTr="0001083A">
        <w:trPr>
          <w:trHeight w:val="1134"/>
        </w:trPr>
        <w:tc>
          <w:tcPr>
            <w:tcW w:w="9918" w:type="dxa"/>
          </w:tcPr>
          <w:p w:rsidR="00F02BD1" w:rsidRPr="0098778C" w:rsidRDefault="00F02BD1" w:rsidP="0065428C">
            <w:pPr>
              <w:pStyle w:val="Titre2"/>
              <w:numPr>
                <w:ilvl w:val="0"/>
                <w:numId w:val="32"/>
              </w:numPr>
              <w:tabs>
                <w:tab w:val="left" w:pos="817"/>
              </w:tabs>
              <w:ind w:left="0" w:firstLine="0"/>
            </w:pPr>
            <w:r w:rsidRPr="0098778C">
              <w:t>Conditions pré analytique mis à disposition par le candidat ?</w:t>
            </w:r>
          </w:p>
          <w:p w:rsidR="00F02BD1" w:rsidRPr="0098778C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F02BD1" w:rsidRPr="0098778C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98778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Proposez-vous des réunions pré analytiques de révision des procédures ?</w:t>
            </w:r>
          </w:p>
          <w:p w:rsidR="00F02BD1" w:rsidRPr="0098778C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98778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Proposez-vous des formations pré analytiques de révision des procédures à la demande ?</w:t>
            </w:r>
          </w:p>
        </w:tc>
        <w:tc>
          <w:tcPr>
            <w:tcW w:w="5103" w:type="dxa"/>
          </w:tcPr>
          <w:p w:rsidR="00F02BD1" w:rsidRPr="0098778C" w:rsidRDefault="00F02BD1" w:rsidP="00F02BD1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F02BD1" w:rsidRPr="001213A1" w:rsidTr="0001083A">
        <w:trPr>
          <w:trHeight w:val="1154"/>
        </w:trPr>
        <w:tc>
          <w:tcPr>
            <w:tcW w:w="9918" w:type="dxa"/>
          </w:tcPr>
          <w:p w:rsidR="00F02BD1" w:rsidRPr="00AE37F9" w:rsidRDefault="00F02BD1" w:rsidP="0065428C">
            <w:pPr>
              <w:numPr>
                <w:ilvl w:val="0"/>
                <w:numId w:val="32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681C5E">
              <w:rPr>
                <w:rFonts w:ascii="Arial" w:eastAsia="Arial" w:hAnsi="Arial" w:cs="Arial"/>
                <w:b/>
                <w:bCs/>
                <w:lang w:eastAsia="en-US"/>
              </w:rPr>
              <w:t>Vérifications et admission</w:t>
            </w:r>
            <w:ins w:id="1" w:author="Pireyre Sebastien" w:date="2025-12-10T10:52:00Z">
              <w:r w:rsidRPr="00AE37F9">
                <w:rPr>
                  <w:rFonts w:ascii="Arial" w:eastAsia="Arial" w:hAnsi="Arial" w:cs="Arial"/>
                  <w:b/>
                  <w:bCs/>
                  <w:lang w:eastAsia="en-US"/>
                </w:rPr>
                <w:t xml:space="preserve"> </w:t>
              </w:r>
            </w:ins>
          </w:p>
          <w:p w:rsidR="00F02BD1" w:rsidRPr="0098778C" w:rsidRDefault="00F02BD1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Quel est le mode de contrôle et de suivi des prélèvements depuis le point de collecte jusqu’à leur arrivée ? </w:t>
            </w: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 xml:space="preserve">Quelles sont les professionnel (métiers) en charge de ces contrôles ? </w:t>
            </w:r>
          </w:p>
          <w:p w:rsidR="00F02BD1" w:rsidRPr="0098778C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98778C">
              <w:rPr>
                <w:rFonts w:ascii="Arial" w:hAnsi="Arial" w:cs="Arial"/>
                <w:sz w:val="22"/>
                <w:szCs w:val="22"/>
              </w:rPr>
              <w:t>Quels sont les supports joints et accompagnants les prélèvements ? (Étiquettes, fiche de transmission, enveloppe de transmission regroupant tous les documents…)</w:t>
            </w:r>
          </w:p>
          <w:p w:rsidR="00F02BD1" w:rsidRPr="0098778C" w:rsidRDefault="00F02BD1" w:rsidP="00294F27">
            <w:pPr>
              <w:tabs>
                <w:tab w:val="left" w:pos="8072"/>
              </w:tabs>
              <w:rPr>
                <w:rFonts w:ascii="Arial" w:eastAsia="Arial" w:hAnsi="Arial" w:cs="Arial"/>
                <w:b/>
                <w:bCs/>
                <w:lang w:eastAsia="en-US"/>
              </w:rPr>
            </w:pPr>
            <w:r>
              <w:rPr>
                <w:rFonts w:ascii="Arial" w:eastAsia="Arial" w:hAnsi="Arial" w:cs="Arial"/>
                <w:b/>
                <w:bCs/>
                <w:lang w:eastAsia="en-US"/>
              </w:rPr>
              <w:tab/>
            </w:r>
          </w:p>
        </w:tc>
        <w:tc>
          <w:tcPr>
            <w:tcW w:w="5103" w:type="dxa"/>
          </w:tcPr>
          <w:p w:rsidR="00F02BD1" w:rsidRPr="00681C5E" w:rsidRDefault="00F02BD1" w:rsidP="00F02BD1">
            <w:pPr>
              <w:ind w:left="-2061" w:firstLine="2061"/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  <w:tr w:rsidR="00F02BD1" w:rsidRPr="001213A1" w:rsidTr="0001083A">
        <w:trPr>
          <w:trHeight w:val="1154"/>
        </w:trPr>
        <w:tc>
          <w:tcPr>
            <w:tcW w:w="15021" w:type="dxa"/>
            <w:gridSpan w:val="2"/>
          </w:tcPr>
          <w:p w:rsidR="00F02BD1" w:rsidRDefault="00F02BD1" w:rsidP="00F02BD1">
            <w:pPr>
              <w:jc w:val="center"/>
              <w:rPr>
                <w:rFonts w:ascii="Arial" w:hAnsi="Arial" w:cs="Arial"/>
                <w:b/>
                <w:sz w:val="36"/>
                <w:highlight w:val="yellow"/>
                <w:u w:val="single"/>
              </w:rPr>
            </w:pPr>
          </w:p>
          <w:p w:rsidR="00F02BD1" w:rsidRDefault="00F02BD1" w:rsidP="00F02BD1">
            <w:pPr>
              <w:jc w:val="center"/>
              <w:rPr>
                <w:rFonts w:ascii="Arial" w:hAnsi="Arial" w:cs="Arial"/>
                <w:b/>
                <w:sz w:val="36"/>
                <w:u w:val="single"/>
              </w:rPr>
            </w:pPr>
            <w:r w:rsidRPr="00C42B84">
              <w:rPr>
                <w:rFonts w:ascii="Arial" w:hAnsi="Arial" w:cs="Arial"/>
                <w:b/>
                <w:sz w:val="36"/>
                <w:highlight w:val="yellow"/>
                <w:u w:val="single"/>
              </w:rPr>
              <w:t xml:space="preserve">MODALITES </w:t>
            </w:r>
            <w:r>
              <w:rPr>
                <w:rFonts w:ascii="Arial" w:hAnsi="Arial" w:cs="Arial"/>
                <w:b/>
                <w:sz w:val="36"/>
                <w:highlight w:val="yellow"/>
                <w:u w:val="single"/>
              </w:rPr>
              <w:t>D’EXECUTION LORS DE LA PHASE</w:t>
            </w:r>
            <w:r w:rsidRPr="00C42B84">
              <w:rPr>
                <w:rFonts w:ascii="Arial" w:hAnsi="Arial" w:cs="Arial"/>
                <w:b/>
                <w:sz w:val="36"/>
                <w:highlight w:val="yellow"/>
                <w:u w:val="single"/>
              </w:rPr>
              <w:t xml:space="preserve"> ANALYTIQUE</w:t>
            </w:r>
          </w:p>
          <w:p w:rsidR="00F02BD1" w:rsidRDefault="00F02BD1" w:rsidP="00F02BD1">
            <w:pPr>
              <w:jc w:val="center"/>
              <w:rPr>
                <w:rFonts w:ascii="Arial" w:hAnsi="Arial" w:cs="Arial"/>
                <w:b/>
                <w:sz w:val="36"/>
                <w:u w:val="single"/>
              </w:rPr>
            </w:pPr>
          </w:p>
          <w:p w:rsidR="00F02BD1" w:rsidRDefault="00F02BD1" w:rsidP="00F02BD1">
            <w:pPr>
              <w:jc w:val="center"/>
              <w:rPr>
                <w:rFonts w:ascii="Arial" w:hAnsi="Arial" w:cs="Arial"/>
                <w:b/>
                <w:sz w:val="36"/>
                <w:highlight w:val="yellow"/>
                <w:u w:val="single"/>
              </w:rPr>
            </w:pPr>
          </w:p>
        </w:tc>
      </w:tr>
      <w:tr w:rsidR="00F02BD1" w:rsidRPr="001213A1" w:rsidTr="0001083A">
        <w:trPr>
          <w:trHeight w:val="984"/>
        </w:trPr>
        <w:tc>
          <w:tcPr>
            <w:tcW w:w="9918" w:type="dxa"/>
          </w:tcPr>
          <w:p w:rsidR="00F02BD1" w:rsidRPr="00391D09" w:rsidRDefault="00F02BD1" w:rsidP="00681C5E">
            <w:pPr>
              <w:pStyle w:val="Titre2"/>
              <w:tabs>
                <w:tab w:val="left" w:pos="426"/>
              </w:tabs>
              <w:ind w:left="412" w:hanging="344"/>
            </w:pPr>
            <w:proofErr w:type="gramStart"/>
            <w:r w:rsidRPr="00391D09">
              <w:t>a</w:t>
            </w:r>
            <w:proofErr w:type="gramEnd"/>
            <w:r w:rsidRPr="00391D09">
              <w:t>-Délais de rendu de résultats hors urgences</w:t>
            </w:r>
          </w:p>
          <w:p w:rsidR="00F02BD1" w:rsidRPr="00391D09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Quels sont les moyens de transmission de résultats non urgents mis à la disposition du centre hospitalier de Thiers ?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          Flux Informatique sécurisé pour les patients hospitalisés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Messagerie sécurisée MS SANTE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Internet (serveur de résultats)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Courrier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  <w:t>Téléphone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  <w:t>Fax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Quels sont les moyens de transmission de résultats non urgents mis à la disposition du centre hospitalier réalisés par un laboratoire sous-traitant ?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          Flux Informatique sécurisé pour les patients hospitalisés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Messagerie sécurisée MS SANTE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Internet (serveur de résultats)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Courrier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  <w:t>Téléphone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  <w:t>Fax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Quels sont les moyens de transmission de résultats de comptes rendu d’analyses de cytogénétique ou de biologie destinées à établir un diagnostic prénatal ?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          Flux Informatique sécurisé pour les patients hospitalisés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Messagerie sécurisée MS SANTE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Internet (serveur de résultats)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Courrier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  <w:t>Téléphone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  <w:t>Fax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Quel est le délai de transmission des résultats complets dans le système informatique du Centre Hospitalier ?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Le délai de résultat est-il différent suivant les horaires de prélèvement des échantillons ?  Si oui, merci de détailler.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Le délai de résultat est-il différent suivant le jour de prélèvement des échantillons ?  Si oui, merci de détailler.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 xml:space="preserve">Quel est le format informatique d’envoi des résultats dans le système informatique du Centre Hospitalier ? 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 xml:space="preserve">Quelles sont les conditions de transmission de résultats en format papier ? Quels sont les modes de transmissions des résultats rendus en papier ? 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Dans le cadre de sous-traitance, est-ce que le compte rendu est intégré au compte rendu du laboratoire avec l’identité du LBM sous-traitant ?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F02BD1" w:rsidRPr="00391D09" w:rsidRDefault="00F02BD1" w:rsidP="00681C5E">
            <w:pPr>
              <w:pStyle w:val="Titre2"/>
              <w:tabs>
                <w:tab w:val="left" w:pos="426"/>
              </w:tabs>
              <w:ind w:left="412" w:hanging="344"/>
            </w:pPr>
          </w:p>
        </w:tc>
      </w:tr>
      <w:tr w:rsidR="00F02BD1" w:rsidRPr="001213A1" w:rsidTr="0001083A">
        <w:trPr>
          <w:trHeight w:val="868"/>
        </w:trPr>
        <w:tc>
          <w:tcPr>
            <w:tcW w:w="9918" w:type="dxa"/>
          </w:tcPr>
          <w:p w:rsidR="00F02BD1" w:rsidRPr="00391D09" w:rsidRDefault="00F02BD1" w:rsidP="00681C5E">
            <w:pPr>
              <w:pStyle w:val="Titre2"/>
              <w:tabs>
                <w:tab w:val="left" w:pos="817"/>
              </w:tabs>
              <w:ind w:left="412" w:hanging="412"/>
            </w:pPr>
            <w:proofErr w:type="gramStart"/>
            <w:r w:rsidRPr="00391D09">
              <w:t>b</w:t>
            </w:r>
            <w:proofErr w:type="gramEnd"/>
            <w:r w:rsidRPr="00391D09">
              <w:t>-Délais de rendu de résultats d’urgences</w:t>
            </w:r>
          </w:p>
          <w:p w:rsidR="00F02BD1" w:rsidRPr="00391D09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Quels sont les moyens de transmission de résultats d’urgences mis à la disposition du centre hospitalier :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          Flux Informatique sécurisé pour les patients hospitalisés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Messagerie sécurisée MS SANTE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Internet (serveur de résultats)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Courrier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  <w:t>Téléphone</w:t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  <w:t>Fax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</w:r>
          </w:p>
          <w:p w:rsidR="00F02BD1" w:rsidRPr="00391D09" w:rsidRDefault="00F02BD1" w:rsidP="003A68B9">
            <w:pPr>
              <w:rPr>
                <w:rFonts w:ascii="Arial" w:hAnsi="Arial" w:cs="Arial"/>
                <w:sz w:val="22"/>
                <w:szCs w:val="22"/>
              </w:rPr>
            </w:pP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Quels sont les moyens de transmission de résultats non urgents mis à la disposition du centre hospitalier réalisés par un laboratoire sous-traitant ?</w:t>
            </w:r>
          </w:p>
          <w:p w:rsidR="00F02BD1" w:rsidRPr="00391D09" w:rsidRDefault="00F02BD1" w:rsidP="00FC347A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          Flux Informatique sécurisé pour les patients hospitalisés</w:t>
            </w:r>
          </w:p>
          <w:p w:rsidR="00F02BD1" w:rsidRPr="00391D09" w:rsidRDefault="00F02BD1" w:rsidP="00FC347A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Messagerie sécurisée MS SANTE</w:t>
            </w:r>
          </w:p>
          <w:p w:rsidR="00F02BD1" w:rsidRPr="00391D09" w:rsidRDefault="00F02BD1" w:rsidP="00FC347A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Internet (serveur de résultats)</w:t>
            </w:r>
          </w:p>
          <w:p w:rsidR="00F02BD1" w:rsidRPr="00391D09" w:rsidRDefault="00F02BD1" w:rsidP="00FC347A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Courrier</w:t>
            </w:r>
          </w:p>
          <w:p w:rsidR="00F02BD1" w:rsidRPr="00391D09" w:rsidRDefault="00F02BD1" w:rsidP="00FC347A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  <w:t>Téléphone</w:t>
            </w:r>
          </w:p>
          <w:p w:rsidR="00F02BD1" w:rsidRPr="00391D09" w:rsidRDefault="00F02BD1" w:rsidP="00FC347A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  <w:t>Fax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Quels sont les moyens de transmission de résultats de comptes rendu d’analyses de cytogénétique ou de biologie destinées à établir un diagnostic prénatal ?</w:t>
            </w:r>
          </w:p>
          <w:p w:rsidR="00F02BD1" w:rsidRPr="00391D09" w:rsidRDefault="00F02BD1" w:rsidP="00FC347A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          Flux Informatique sécurisé pour les patients hospitalisés</w:t>
            </w:r>
          </w:p>
          <w:p w:rsidR="00F02BD1" w:rsidRPr="00391D09" w:rsidRDefault="00F02BD1" w:rsidP="00FC347A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Messagerie sécurisée MS SANTE</w:t>
            </w:r>
          </w:p>
          <w:p w:rsidR="00F02BD1" w:rsidRPr="00391D09" w:rsidRDefault="00F02BD1" w:rsidP="00FC347A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Internet (serveur de résultats)</w:t>
            </w:r>
          </w:p>
          <w:p w:rsidR="00F02BD1" w:rsidRPr="00391D09" w:rsidRDefault="00F02BD1" w:rsidP="00FC347A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.          Courrier</w:t>
            </w:r>
          </w:p>
          <w:p w:rsidR="00F02BD1" w:rsidRPr="00391D09" w:rsidRDefault="00F02BD1" w:rsidP="00FC347A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  <w:t>Téléphone</w:t>
            </w:r>
          </w:p>
          <w:p w:rsidR="00F02BD1" w:rsidRPr="00391D09" w:rsidRDefault="00F02BD1" w:rsidP="00FC347A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•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  <w:t>Fax</w:t>
            </w:r>
            <w:r w:rsidRPr="00391D09">
              <w:rPr>
                <w:rFonts w:ascii="Arial" w:hAnsi="Arial" w:cs="Arial"/>
                <w:sz w:val="22"/>
                <w:szCs w:val="22"/>
              </w:rPr>
              <w:tab/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 xml:space="preserve">Quel est le délai de transmission des résultats complets dans le système informatique du Centre Hospitalier ? 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Le délai de résultat est-il différent suivant les horaires de prélèvement des échantillons ?  Si oui, merci de détailler.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Le délai de résultat est-il différent suivant le jour de prélèvement des échantillons ?  Si oui, merci de détailler.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 xml:space="preserve">Quel est le format informatique d’envoi des résultats dans le système informatique du Centre Hospitalier ? 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 xml:space="preserve">Quelles sont les conditions de transmission de résultats en format papier ? Quels sont les modes de transmissions des résultats rendus en papier ? 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91D09">
              <w:rPr>
                <w:rFonts w:ascii="Arial" w:hAnsi="Arial" w:cs="Arial"/>
                <w:sz w:val="22"/>
                <w:szCs w:val="22"/>
              </w:rPr>
              <w:t>Dans le cadre de sous-traitance, est-ce que le compte rendu est intégré au compte rendu du laboratoire avec l’identité du LBM sous-traitant ?</w:t>
            </w:r>
          </w:p>
          <w:p w:rsidR="00F02BD1" w:rsidRPr="00391D09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F02BD1" w:rsidRPr="00391D09" w:rsidRDefault="00F02BD1" w:rsidP="00681C5E">
            <w:pPr>
              <w:pStyle w:val="Titre2"/>
              <w:tabs>
                <w:tab w:val="left" w:pos="817"/>
              </w:tabs>
              <w:ind w:left="412" w:hanging="412"/>
            </w:pPr>
          </w:p>
        </w:tc>
      </w:tr>
      <w:tr w:rsidR="00F02BD1" w:rsidRPr="001213A1" w:rsidTr="0001083A">
        <w:trPr>
          <w:trHeight w:val="868"/>
        </w:trPr>
        <w:tc>
          <w:tcPr>
            <w:tcW w:w="9918" w:type="dxa"/>
          </w:tcPr>
          <w:p w:rsidR="00F02BD1" w:rsidRDefault="00F02BD1" w:rsidP="00681C5E">
            <w:pPr>
              <w:pStyle w:val="Titre2"/>
              <w:tabs>
                <w:tab w:val="left" w:pos="817"/>
              </w:tabs>
              <w:ind w:left="0" w:firstLine="0"/>
            </w:pPr>
            <w:proofErr w:type="gramStart"/>
            <w:r w:rsidRPr="00451D65">
              <w:t>c</w:t>
            </w:r>
            <w:proofErr w:type="gramEnd"/>
            <w:r w:rsidRPr="00451D65">
              <w:t>- Accréditation EN15189</w:t>
            </w:r>
            <w:r>
              <w:t xml:space="preserve"> COFRAC</w:t>
            </w:r>
          </w:p>
          <w:p w:rsidR="00F02BD1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F02BD1" w:rsidRPr="00C90AEA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Merci de lister et joindre à votre offre </w:t>
            </w:r>
            <w:r w:rsidRPr="00C90AEA">
              <w:rPr>
                <w:rFonts w:ascii="Arial" w:hAnsi="Arial" w:cs="Arial"/>
                <w:sz w:val="22"/>
                <w:szCs w:val="22"/>
              </w:rPr>
              <w:t xml:space="preserve">chaque élément certifiant que le candidat répond </w:t>
            </w:r>
            <w:r>
              <w:rPr>
                <w:rFonts w:ascii="Arial" w:hAnsi="Arial" w:cs="Arial"/>
                <w:sz w:val="22"/>
                <w:szCs w:val="22"/>
              </w:rPr>
              <w:t>à la norme EN15189 en vigueur.</w:t>
            </w:r>
          </w:p>
          <w:p w:rsidR="00F02BD1" w:rsidRPr="001213A1" w:rsidRDefault="00F02BD1" w:rsidP="006542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F02BD1" w:rsidRPr="00451D65" w:rsidRDefault="00F02BD1" w:rsidP="00681C5E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F02BD1" w:rsidRPr="001213A1" w:rsidTr="0001083A">
        <w:trPr>
          <w:trHeight w:val="868"/>
        </w:trPr>
        <w:tc>
          <w:tcPr>
            <w:tcW w:w="9918" w:type="dxa"/>
          </w:tcPr>
          <w:p w:rsidR="00F02BD1" w:rsidRDefault="00F02BD1" w:rsidP="00B20D5B">
            <w:pPr>
              <w:pStyle w:val="Titre2"/>
              <w:numPr>
                <w:ilvl w:val="0"/>
                <w:numId w:val="47"/>
              </w:numPr>
              <w:tabs>
                <w:tab w:val="left" w:pos="927"/>
              </w:tabs>
            </w:pPr>
            <w:r>
              <w:t>Modalités complémentaires à la phase analytique</w:t>
            </w:r>
          </w:p>
          <w:p w:rsidR="00F02BD1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B92F3C" w:rsidRPr="00B92F3C" w:rsidRDefault="00B92F3C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B92F3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Préciser les différents lieux géographiques de réalisation des examens s’ils sont différents du lieu d’implantation</w:t>
            </w:r>
            <w:r w:rsidR="00947A2F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principal</w:t>
            </w:r>
            <w:r w:rsidRPr="00B92F3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du titulaire </w:t>
            </w:r>
          </w:p>
          <w:p w:rsidR="00B92F3C" w:rsidRPr="00B92F3C" w:rsidRDefault="00B92F3C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B92F3C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Préciser les entités juridiques des sociétés réalisant les examens </w:t>
            </w:r>
            <w:r w:rsidR="00947A2F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sous traités.</w:t>
            </w:r>
          </w:p>
          <w:p w:rsidR="00F02BD1" w:rsidRDefault="00F02BD1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5C4D31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Merci de préciser les éventuels éléments complémentaires à la phase pré analytique qui n’auraient pas pu être abordé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s</w:t>
            </w:r>
            <w:r w:rsidRPr="005C4D31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au travers de toutes les questions précédentes.</w:t>
            </w:r>
          </w:p>
          <w:p w:rsidR="00F02BD1" w:rsidRDefault="00F02BD1" w:rsidP="0065428C">
            <w:pPr>
              <w:pStyle w:val="Titre2"/>
              <w:tabs>
                <w:tab w:val="left" w:pos="817"/>
              </w:tabs>
              <w:ind w:left="0" w:firstLine="0"/>
            </w:pPr>
          </w:p>
        </w:tc>
        <w:tc>
          <w:tcPr>
            <w:tcW w:w="5103" w:type="dxa"/>
          </w:tcPr>
          <w:p w:rsidR="00F02BD1" w:rsidRDefault="00F02BD1" w:rsidP="00F74F91">
            <w:pPr>
              <w:pStyle w:val="Titre2"/>
              <w:tabs>
                <w:tab w:val="left" w:pos="927"/>
              </w:tabs>
              <w:ind w:left="428" w:firstLine="0"/>
            </w:pPr>
          </w:p>
        </w:tc>
      </w:tr>
    </w:tbl>
    <w:p w:rsidR="009D3BB8" w:rsidRPr="00FE33A6" w:rsidRDefault="00C05BC7" w:rsidP="0065428C">
      <w:pPr>
        <w:rPr>
          <w:rFonts w:ascii="Arial" w:hAnsi="Arial" w:cs="Arial"/>
          <w:sz w:val="36"/>
          <w:szCs w:val="36"/>
        </w:rPr>
      </w:pPr>
      <w:r w:rsidRPr="00FE33A6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-2385695</wp:posOffset>
                </wp:positionV>
                <wp:extent cx="0" cy="365760"/>
                <wp:effectExtent l="0" t="0" r="0" b="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1F6A6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19.8pt;margin-top:-187.85pt;width:0;height:2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"/>
            </w:pict>
          </mc:Fallback>
        </mc:AlternateContent>
      </w:r>
    </w:p>
    <w:p w:rsidR="009D3BB8" w:rsidRDefault="00DD2D23" w:rsidP="00F74F91">
      <w:pPr>
        <w:jc w:val="center"/>
        <w:rPr>
          <w:rFonts w:ascii="Arial" w:hAnsi="Arial" w:cs="Arial"/>
          <w:sz w:val="22"/>
          <w:szCs w:val="22"/>
        </w:rPr>
      </w:pPr>
      <w:r w:rsidRPr="00C42B84">
        <w:rPr>
          <w:rFonts w:ascii="Arial" w:hAnsi="Arial" w:cs="Arial"/>
          <w:b/>
          <w:sz w:val="36"/>
          <w:highlight w:val="yellow"/>
          <w:u w:val="single"/>
        </w:rPr>
        <w:t>MODALITES D’EXECUTION LORS DE LA PHASE</w:t>
      </w:r>
      <w:r>
        <w:rPr>
          <w:rFonts w:ascii="Arial" w:hAnsi="Arial" w:cs="Arial"/>
          <w:b/>
          <w:sz w:val="36"/>
          <w:highlight w:val="yellow"/>
          <w:u w:val="single"/>
        </w:rPr>
        <w:t xml:space="preserve"> POST</w:t>
      </w:r>
      <w:r w:rsidRPr="00C42B84">
        <w:rPr>
          <w:rFonts w:ascii="Arial" w:hAnsi="Arial" w:cs="Arial"/>
          <w:b/>
          <w:sz w:val="36"/>
          <w:highlight w:val="yellow"/>
          <w:u w:val="single"/>
        </w:rPr>
        <w:t xml:space="preserve"> ANALYTIQUE</w:t>
      </w:r>
    </w:p>
    <w:p w:rsidR="001F20C9" w:rsidRPr="00FE33A6" w:rsidRDefault="001F20C9" w:rsidP="0065428C">
      <w:pPr>
        <w:rPr>
          <w:rFonts w:ascii="Arial" w:hAnsi="Arial" w:cs="Arial"/>
          <w:b/>
          <w:sz w:val="36"/>
          <w:szCs w:val="36"/>
          <w:u w:val="single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  <w:gridCol w:w="5103"/>
      </w:tblGrid>
      <w:tr w:rsidR="00F74F91" w:rsidRPr="001213A1" w:rsidTr="0001083A">
        <w:trPr>
          <w:trHeight w:val="304"/>
        </w:trPr>
        <w:tc>
          <w:tcPr>
            <w:tcW w:w="9918" w:type="dxa"/>
            <w:shd w:val="clear" w:color="auto" w:fill="auto"/>
          </w:tcPr>
          <w:p w:rsidR="00F74F91" w:rsidRPr="00E416A6" w:rsidRDefault="00F74F91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E416A6">
              <w:rPr>
                <w:rFonts w:ascii="Arial" w:eastAsia="Arial" w:hAnsi="Arial" w:cs="Arial"/>
                <w:b/>
                <w:bCs/>
                <w:lang w:eastAsia="en-US"/>
              </w:rPr>
              <w:t>Moyens d</w:t>
            </w:r>
            <w:r>
              <w:rPr>
                <w:rFonts w:ascii="Arial" w:eastAsia="Arial" w:hAnsi="Arial" w:cs="Arial"/>
                <w:b/>
                <w:bCs/>
                <w:lang w:eastAsia="en-US"/>
              </w:rPr>
              <w:t xml:space="preserve">e transmission des résultats, </w:t>
            </w:r>
            <w:r w:rsidRPr="00E416A6">
              <w:rPr>
                <w:rFonts w:ascii="Arial" w:eastAsia="Arial" w:hAnsi="Arial" w:cs="Arial"/>
                <w:b/>
                <w:bCs/>
                <w:lang w:eastAsia="en-US"/>
              </w:rPr>
              <w:t>formats informatiques</w:t>
            </w:r>
            <w:r>
              <w:rPr>
                <w:rFonts w:ascii="Arial" w:eastAsia="Arial" w:hAnsi="Arial" w:cs="Arial"/>
                <w:b/>
                <w:bCs/>
                <w:lang w:eastAsia="en-US"/>
              </w:rPr>
              <w:t xml:space="preserve"> et respect de la règlementation informatique</w:t>
            </w:r>
          </w:p>
          <w:p w:rsidR="00F74F91" w:rsidRPr="004258EE" w:rsidRDefault="00F74F91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F74F91" w:rsidRPr="00B26AD0" w:rsidRDefault="00F74F91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6AD0">
              <w:rPr>
                <w:rFonts w:ascii="Arial" w:hAnsi="Arial" w:cs="Arial"/>
                <w:sz w:val="22"/>
                <w:szCs w:val="22"/>
              </w:rPr>
              <w:t xml:space="preserve">Quel est le délai de transmission informatique du résultat de prélèvement ? </w:t>
            </w:r>
          </w:p>
          <w:p w:rsidR="00F74F91" w:rsidRPr="0070209F" w:rsidRDefault="00F74F91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6AD0">
              <w:rPr>
                <w:rFonts w:ascii="Arial" w:hAnsi="Arial" w:cs="Arial"/>
                <w:sz w:val="22"/>
                <w:szCs w:val="22"/>
              </w:rPr>
              <w:t xml:space="preserve">Quelle </w:t>
            </w:r>
            <w:r w:rsidRPr="0070209F">
              <w:rPr>
                <w:rFonts w:ascii="Arial" w:hAnsi="Arial" w:cs="Arial"/>
                <w:sz w:val="22"/>
                <w:szCs w:val="22"/>
              </w:rPr>
              <w:t>est la procédure de consultation informatique des résultats en cas de sous-traitance par le titulaire ?</w:t>
            </w:r>
          </w:p>
          <w:p w:rsidR="00F74F91" w:rsidRPr="0070209F" w:rsidRDefault="00F74F91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Quelles sont les procédures informatiques depuis la phase de tests jusqu’à la mise en production finale ?</w:t>
            </w:r>
          </w:p>
          <w:p w:rsidR="00F74F91" w:rsidRDefault="00F74F91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Quelles sont vos solutions informatiques disponibles de transmission des résultats ?</w:t>
            </w:r>
          </w:p>
          <w:p w:rsidR="00F74F91" w:rsidRDefault="00F74F91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q</w:t>
            </w:r>
            <w:r w:rsidRPr="001C41E7">
              <w:rPr>
                <w:rFonts w:ascii="Arial" w:hAnsi="Arial" w:cs="Arial"/>
                <w:sz w:val="22"/>
                <w:szCs w:val="22"/>
              </w:rPr>
              <w:t>uelle(s) réglementation(s) informatique(s) répondez-vous actuellement ?</w:t>
            </w:r>
          </w:p>
          <w:p w:rsidR="00F74F91" w:rsidRDefault="00F74F91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Quels sont les processus de veille du respect de la règlementation informatique en vigueur ?  </w:t>
            </w:r>
          </w:p>
          <w:p w:rsidR="00F74F91" w:rsidRDefault="00F74F91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1E7">
              <w:rPr>
                <w:rFonts w:ascii="Arial" w:hAnsi="Arial" w:cs="Arial"/>
                <w:sz w:val="22"/>
                <w:szCs w:val="22"/>
              </w:rPr>
              <w:t xml:space="preserve">Comment sont consultables les compte-rendu de résultat et sous quel format ? </w:t>
            </w:r>
          </w:p>
          <w:p w:rsidR="00F74F91" w:rsidRPr="00B26AD0" w:rsidRDefault="00F74F91" w:rsidP="00F52ADF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1E7">
              <w:rPr>
                <w:rFonts w:ascii="Arial" w:hAnsi="Arial" w:cs="Arial"/>
                <w:sz w:val="22"/>
                <w:szCs w:val="22"/>
              </w:rPr>
              <w:t>Quel est le cheminement informatique du prélèvement depuis son enregistrement jusqu’au rendu de résultat final ?</w:t>
            </w:r>
          </w:p>
          <w:p w:rsidR="00F74F91" w:rsidRPr="001C41E7" w:rsidRDefault="00F74F91" w:rsidP="0065428C">
            <w:pPr>
              <w:spacing w:line="271" w:lineRule="exact"/>
              <w:ind w:right="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4F91" w:rsidRPr="00B26AD0" w:rsidRDefault="00F74F91" w:rsidP="00F52ADF">
            <w:pPr>
              <w:spacing w:line="271" w:lineRule="exact"/>
              <w:ind w:right="9"/>
              <w:jc w:val="both"/>
              <w:rPr>
                <w:rFonts w:ascii="Arial" w:eastAsia="Arial" w:hAnsi="Arial" w:cs="Arial"/>
                <w:b/>
                <w:bCs/>
                <w:color w:val="FF0000"/>
                <w:lang w:eastAsia="en-US"/>
              </w:rPr>
            </w:pPr>
          </w:p>
        </w:tc>
        <w:tc>
          <w:tcPr>
            <w:tcW w:w="5103" w:type="dxa"/>
          </w:tcPr>
          <w:p w:rsidR="00F74F91" w:rsidRPr="00E416A6" w:rsidRDefault="00F74F91" w:rsidP="00F74F91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</w:tbl>
    <w:p w:rsidR="001F20C9" w:rsidRPr="001213A1" w:rsidRDefault="00C05BC7" w:rsidP="006542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659130</wp:posOffset>
                </wp:positionV>
                <wp:extent cx="0" cy="441960"/>
                <wp:effectExtent l="0" t="0" r="0" b="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1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BE7778" id="AutoShape 5" o:spid="_x0000_s1026" type="#_x0000_t32" style="position:absolute;margin-left:-21.6pt;margin-top:51.9pt;width:0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RRt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"/>
            </w:pict>
          </mc:Fallback>
        </mc:AlternateConten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  <w:gridCol w:w="5103"/>
      </w:tblGrid>
      <w:tr w:rsidR="00AE7D52" w:rsidRPr="00B769F1" w:rsidTr="0001083A">
        <w:trPr>
          <w:trHeight w:val="861"/>
        </w:trPr>
        <w:tc>
          <w:tcPr>
            <w:tcW w:w="9918" w:type="dxa"/>
            <w:vAlign w:val="center"/>
          </w:tcPr>
          <w:p w:rsidR="00AE7D52" w:rsidRDefault="00AE7D52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745E03">
              <w:rPr>
                <w:rFonts w:ascii="Arial" w:eastAsia="Arial" w:hAnsi="Arial" w:cs="Arial"/>
                <w:b/>
                <w:bCs/>
                <w:lang w:eastAsia="en-US"/>
              </w:rPr>
              <w:t xml:space="preserve">Procédure de déclenchement et de mise en œuvre du Plan de Continuité des Activités </w:t>
            </w:r>
          </w:p>
          <w:p w:rsidR="00AE7D52" w:rsidRDefault="00AE7D52" w:rsidP="0065428C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  <w:p w:rsidR="00AE7D52" w:rsidRPr="0070209F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 s</w:t>
            </w:r>
            <w:r>
              <w:rPr>
                <w:rFonts w:ascii="Arial" w:hAnsi="Arial" w:cs="Arial"/>
                <w:sz w:val="22"/>
                <w:szCs w:val="22"/>
              </w:rPr>
              <w:t>ont les éléments déclencheurs de votre</w:t>
            </w:r>
            <w:r w:rsidRPr="0070209F">
              <w:rPr>
                <w:rFonts w:ascii="Arial" w:hAnsi="Arial" w:cs="Arial"/>
                <w:sz w:val="22"/>
                <w:szCs w:val="22"/>
              </w:rPr>
              <w:t xml:space="preserve"> plan de continuité des activités ? </w:t>
            </w:r>
          </w:p>
          <w:p w:rsidR="00AE7D52" w:rsidRPr="0070209F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Quelles sont les modalités de transmission </w:t>
            </w:r>
            <w:r>
              <w:rPr>
                <w:rFonts w:ascii="Arial" w:hAnsi="Arial" w:cs="Arial"/>
                <w:sz w:val="22"/>
                <w:szCs w:val="22"/>
              </w:rPr>
              <w:t xml:space="preserve">dégradée </w:t>
            </w:r>
            <w:r w:rsidRPr="0070209F">
              <w:rPr>
                <w:rFonts w:ascii="Arial" w:hAnsi="Arial" w:cs="Arial"/>
                <w:sz w:val="22"/>
                <w:szCs w:val="22"/>
              </w:rPr>
              <w:t>des résultats en cas de panne informatique ?</w:t>
            </w:r>
          </w:p>
          <w:p w:rsidR="00AE7D52" w:rsidRPr="0070209F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Disposez-vous de serveurs et de dispositifs de secours ?</w:t>
            </w:r>
          </w:p>
          <w:p w:rsidR="00AE7D52" w:rsidRPr="0070209F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En cas d’impossibilité d’effectuer les analyses au sein de votre laboratoire (ex : panne informatique, électrique), quel</w:t>
            </w:r>
            <w:r>
              <w:rPr>
                <w:rFonts w:ascii="Arial" w:hAnsi="Arial" w:cs="Arial"/>
                <w:sz w:val="22"/>
                <w:szCs w:val="22"/>
              </w:rPr>
              <w:t>s sont les sites prévus pouvant effectuer les analyses ?</w:t>
            </w:r>
          </w:p>
          <w:p w:rsidR="00AE7D52" w:rsidRPr="00CE1C46" w:rsidRDefault="00AE7D52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:rsidR="00AE7D52" w:rsidRPr="00745E03" w:rsidRDefault="00AE7D52" w:rsidP="00AE7D52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  <w:tr w:rsidR="00AE7D52" w:rsidRPr="00B769F1" w:rsidTr="0001083A">
        <w:trPr>
          <w:trHeight w:val="861"/>
        </w:trPr>
        <w:tc>
          <w:tcPr>
            <w:tcW w:w="9918" w:type="dxa"/>
            <w:vAlign w:val="center"/>
          </w:tcPr>
          <w:p w:rsidR="00AE7D52" w:rsidRDefault="00AE7D52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CE1C46">
              <w:rPr>
                <w:rFonts w:ascii="Arial" w:hAnsi="Arial" w:cs="Arial"/>
                <w:b/>
                <w:sz w:val="22"/>
                <w:szCs w:val="22"/>
              </w:rPr>
              <w:t xml:space="preserve">Modalités de garanties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et d’accès aux </w:t>
            </w:r>
            <w:r w:rsidRPr="00CE1C46">
              <w:rPr>
                <w:rFonts w:ascii="Arial" w:hAnsi="Arial" w:cs="Arial"/>
                <w:b/>
                <w:sz w:val="22"/>
                <w:szCs w:val="22"/>
              </w:rPr>
              <w:t>interprétation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CE1C46">
              <w:rPr>
                <w:rFonts w:ascii="Arial" w:hAnsi="Arial" w:cs="Arial"/>
                <w:b/>
                <w:sz w:val="22"/>
                <w:szCs w:val="22"/>
              </w:rPr>
              <w:t xml:space="preserve"> des résultats par un spécialiste</w:t>
            </w:r>
          </w:p>
          <w:p w:rsidR="00AE7D52" w:rsidRDefault="00AE7D52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7D52" w:rsidRPr="0070209F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 est votre mode d’organisation du processus d’interprétation des résultats par vos biologistes ? </w:t>
            </w:r>
          </w:p>
          <w:p w:rsidR="00AE7D52" w:rsidRPr="0070209F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Disposez-vous de fiches contacts des biologistes ? </w:t>
            </w:r>
            <w:r>
              <w:rPr>
                <w:rFonts w:ascii="Arial" w:hAnsi="Arial" w:cs="Arial"/>
                <w:sz w:val="22"/>
                <w:szCs w:val="22"/>
              </w:rPr>
              <w:t xml:space="preserve">Si oui, comment les obtenir ? Si non, comment joindre les biologistes ? </w:t>
            </w:r>
          </w:p>
          <w:p w:rsidR="00AE7D52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 xml:space="preserve">Quelles sont les </w:t>
            </w:r>
            <w:r>
              <w:rPr>
                <w:rFonts w:ascii="Arial" w:hAnsi="Arial" w:cs="Arial"/>
                <w:sz w:val="22"/>
                <w:szCs w:val="22"/>
              </w:rPr>
              <w:t>jours et horaires auxquels les biologistes sont joignables ?</w:t>
            </w:r>
          </w:p>
          <w:p w:rsidR="00AE7D52" w:rsidRPr="0070209F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</w:p>
          <w:p w:rsidR="00AE7D52" w:rsidRPr="0070209F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Quels sont les programmes de formation des biologistes ?</w:t>
            </w:r>
          </w:p>
          <w:p w:rsidR="00AE7D52" w:rsidRPr="0070209F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70209F">
              <w:rPr>
                <w:rFonts w:ascii="Arial" w:hAnsi="Arial" w:cs="Arial"/>
                <w:sz w:val="22"/>
                <w:szCs w:val="22"/>
              </w:rPr>
              <w:t>Est-ce que les biologistes font partie de société savante ? Si oui, merci de les lister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E7D52" w:rsidRPr="00CE1C46" w:rsidRDefault="00AE7D52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:rsidR="00AE7D52" w:rsidRPr="00CE1C46" w:rsidRDefault="00AE7D52" w:rsidP="00AE7D5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E7D52" w:rsidRPr="00B769F1" w:rsidTr="0001083A">
        <w:trPr>
          <w:trHeight w:val="861"/>
        </w:trPr>
        <w:tc>
          <w:tcPr>
            <w:tcW w:w="9918" w:type="dxa"/>
            <w:vAlign w:val="center"/>
          </w:tcPr>
          <w:p w:rsidR="00AE7D52" w:rsidRDefault="00AE7D52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176671">
              <w:rPr>
                <w:rFonts w:ascii="Arial" w:hAnsi="Arial" w:cs="Arial"/>
                <w:b/>
                <w:sz w:val="22"/>
                <w:szCs w:val="22"/>
              </w:rPr>
              <w:t>Traçabilité et cheminement depuis la prescription jusqu’au compte-rendu final.</w:t>
            </w:r>
          </w:p>
          <w:p w:rsidR="00AE7D52" w:rsidRPr="00176671" w:rsidRDefault="00AE7D52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7D52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Pouvez-vous détailler le processus des étapes de traçabilité depuis la prescription jusqu’au compte-rendu de résultat ? </w:t>
            </w:r>
          </w:p>
          <w:p w:rsidR="00AE7D52" w:rsidRPr="00524EE3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24EE3">
              <w:rPr>
                <w:rFonts w:ascii="Arial" w:hAnsi="Arial" w:cs="Arial"/>
                <w:sz w:val="22"/>
                <w:szCs w:val="22"/>
              </w:rPr>
              <w:t>Est-il possible d’éditer des extractions en cas d’événement indésirables et sous quel format informatique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4EE3"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AE7D52" w:rsidRPr="00524EE3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24EE3">
              <w:rPr>
                <w:rFonts w:ascii="Arial" w:hAnsi="Arial" w:cs="Arial"/>
                <w:sz w:val="22"/>
                <w:szCs w:val="22"/>
              </w:rPr>
              <w:t xml:space="preserve">Comment sont tracés les prises de contact avec le biologiste ? </w:t>
            </w:r>
          </w:p>
          <w:p w:rsidR="00AE7D52" w:rsidRPr="00524EE3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524EE3">
              <w:rPr>
                <w:rFonts w:ascii="Arial" w:hAnsi="Arial" w:cs="Arial"/>
                <w:sz w:val="22"/>
                <w:szCs w:val="22"/>
              </w:rPr>
              <w:t xml:space="preserve">Est-il possible de consulter un résultat partiel ? </w:t>
            </w:r>
          </w:p>
          <w:p w:rsidR="00AE7D52" w:rsidRDefault="00AE7D52" w:rsidP="0065428C">
            <w:pPr>
              <w:rPr>
                <w:rFonts w:ascii="Arial" w:hAnsi="Arial" w:cs="Arial"/>
                <w:b/>
              </w:rPr>
            </w:pPr>
            <w:r w:rsidRPr="00524EE3">
              <w:rPr>
                <w:rFonts w:ascii="Arial" w:hAnsi="Arial" w:cs="Arial"/>
                <w:sz w:val="22"/>
                <w:szCs w:val="22"/>
              </w:rPr>
              <w:t>Est-il possible d’ajouter une analyse entre le prélèvement et le résultat ?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AE7D52" w:rsidRPr="00C35EC5" w:rsidRDefault="00AE7D52" w:rsidP="0065428C">
            <w:pPr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:rsidR="00AE7D52" w:rsidRPr="00176671" w:rsidRDefault="00AE7D52" w:rsidP="00AE7D5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E7D52" w:rsidRPr="00B769F1" w:rsidTr="0001083A">
        <w:trPr>
          <w:trHeight w:val="861"/>
        </w:trPr>
        <w:tc>
          <w:tcPr>
            <w:tcW w:w="9918" w:type="dxa"/>
            <w:vAlign w:val="center"/>
          </w:tcPr>
          <w:p w:rsidR="00AE7D52" w:rsidRDefault="00AE7D52" w:rsidP="0065428C">
            <w:pPr>
              <w:numPr>
                <w:ilvl w:val="0"/>
                <w:numId w:val="35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Participation aux actions de santé publique</w:t>
            </w:r>
          </w:p>
          <w:p w:rsidR="00AE7D52" w:rsidRPr="008F369B" w:rsidRDefault="00AE7D52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7D52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Quel est votre processus de suivi des </w:t>
            </w:r>
            <w:r w:rsidRPr="008F369B">
              <w:rPr>
                <w:rFonts w:ascii="Arial" w:hAnsi="Arial" w:cs="Arial"/>
                <w:sz w:val="22"/>
                <w:szCs w:val="22"/>
              </w:rPr>
              <w:t>bactéries multi-résistantes ?</w:t>
            </w:r>
          </w:p>
          <w:p w:rsidR="00AE7D52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Comment sont déclenchées les analyses de suivi des bactéries multi-résistantes ? </w:t>
            </w:r>
          </w:p>
          <w:p w:rsidR="00AE7D52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Quels organismes prévenez-vous et sous quels délais en cas de prolifération </w:t>
            </w:r>
            <w:r w:rsidRPr="00D7561E">
              <w:rPr>
                <w:rFonts w:ascii="Arial" w:hAnsi="Arial" w:cs="Arial"/>
                <w:sz w:val="22"/>
                <w:szCs w:val="22"/>
              </w:rPr>
              <w:t>des bactéries multi-résistantes ?</w:t>
            </w:r>
          </w:p>
          <w:p w:rsidR="00AE7D52" w:rsidRPr="00871C31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Comment le CH de Thiers peut-il se procurer les résultats d’analyses </w:t>
            </w:r>
            <w:r w:rsidRPr="00D7561E">
              <w:rPr>
                <w:rFonts w:ascii="Arial" w:hAnsi="Arial" w:cs="Arial"/>
                <w:sz w:val="22"/>
                <w:szCs w:val="22"/>
              </w:rPr>
              <w:t>des bactéries multi-résistantes</w:t>
            </w:r>
            <w:r>
              <w:rPr>
                <w:rFonts w:ascii="Arial" w:hAnsi="Arial" w:cs="Arial"/>
                <w:sz w:val="22"/>
                <w:szCs w:val="22"/>
              </w:rPr>
              <w:t> ?</w:t>
            </w:r>
          </w:p>
          <w:p w:rsidR="00AE7D52" w:rsidRPr="00CE1C46" w:rsidRDefault="00AE7D52" w:rsidP="0065428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:rsidR="00AE7D52" w:rsidRDefault="00AE7D52" w:rsidP="00AE7D5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4352A6" w:rsidRDefault="004352A6" w:rsidP="0065428C">
      <w:pPr>
        <w:outlineLvl w:val="0"/>
        <w:rPr>
          <w:rFonts w:ascii="Arial" w:hAnsi="Arial" w:cs="Arial"/>
          <w:b/>
          <w:u w:val="single"/>
        </w:rPr>
      </w:pPr>
    </w:p>
    <w:p w:rsidR="00765DB8" w:rsidRDefault="00765DB8" w:rsidP="00AE7D52">
      <w:pPr>
        <w:jc w:val="center"/>
        <w:rPr>
          <w:rFonts w:ascii="Arial" w:hAnsi="Arial" w:cs="Arial"/>
          <w:b/>
          <w:sz w:val="36"/>
          <w:highlight w:val="yellow"/>
          <w:u w:val="single"/>
        </w:rPr>
      </w:pPr>
      <w:r w:rsidRPr="000B3832">
        <w:rPr>
          <w:rFonts w:ascii="Arial" w:hAnsi="Arial" w:cs="Arial"/>
          <w:b/>
          <w:sz w:val="36"/>
          <w:highlight w:val="yellow"/>
          <w:u w:val="single"/>
        </w:rPr>
        <w:t xml:space="preserve">ELEMENTS COMPLEMENTAIRES </w:t>
      </w:r>
      <w:r>
        <w:rPr>
          <w:rFonts w:ascii="Arial" w:hAnsi="Arial" w:cs="Arial"/>
          <w:b/>
          <w:sz w:val="36"/>
          <w:highlight w:val="yellow"/>
          <w:u w:val="single"/>
        </w:rPr>
        <w:t xml:space="preserve">AUX </w:t>
      </w:r>
      <w:r w:rsidRPr="000B3832">
        <w:rPr>
          <w:rFonts w:ascii="Arial" w:hAnsi="Arial" w:cs="Arial"/>
          <w:b/>
          <w:sz w:val="36"/>
          <w:highlight w:val="yellow"/>
          <w:u w:val="single"/>
        </w:rPr>
        <w:t>MODALITES D’EXECUTION</w:t>
      </w:r>
    </w:p>
    <w:p w:rsidR="00AD07F0" w:rsidRPr="00B769F1" w:rsidRDefault="00AD07F0" w:rsidP="0065428C">
      <w:pPr>
        <w:outlineLvl w:val="0"/>
        <w:rPr>
          <w:rFonts w:ascii="Arial" w:hAnsi="Arial" w:cs="Arial"/>
          <w:b/>
          <w:u w:val="single"/>
        </w:rPr>
      </w:pPr>
    </w:p>
    <w:tbl>
      <w:tblPr>
        <w:tblW w:w="1601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2"/>
        <w:gridCol w:w="7377"/>
      </w:tblGrid>
      <w:tr w:rsidR="00AE7D52" w:rsidRPr="00B769F1" w:rsidTr="0001083A">
        <w:trPr>
          <w:trHeight w:val="1012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Qualité à l’accompagnement :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  <w:r>
              <w:t xml:space="preserve"> Formation du personnel médical et paramédical à la juste prescription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7D52" w:rsidRPr="00E5647E" w:rsidRDefault="00AE7D52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E5647E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Quel accompagnement est mis en place pour une juste prescription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des actes</w:t>
            </w:r>
            <w:r w:rsidRPr="00E5647E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 ? 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4D41E5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 est le mode de gestion en cas 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de détection </w:t>
            </w:r>
            <w:r w:rsidRPr="004D41E5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d’actes redondants ?</w:t>
            </w:r>
            <w:r>
              <w:t xml:space="preserve"> </w:t>
            </w:r>
          </w:p>
          <w:p w:rsidR="00AE7D52" w:rsidRPr="007629AA" w:rsidRDefault="00AE7D52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7629AA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Existe-t-il une fonction d’alerte informatique en cas de redondance ? 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  <w:r w:rsidRPr="00AD07F0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Existe-t-il des groupes de travail, formations </w:t>
            </w:r>
            <w:proofErr w:type="gramStart"/>
            <w:r w:rsidRPr="00AD07F0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etc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..</w:t>
            </w:r>
            <w:proofErr w:type="gramEnd"/>
            <w:r w:rsidRPr="00AD07F0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</w:t>
            </w:r>
            <w:proofErr w:type="gramStart"/>
            <w:r w:rsidRPr="00AD07F0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afin</w:t>
            </w:r>
            <w:proofErr w:type="gramEnd"/>
            <w:r w:rsidRPr="00AD07F0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 de sensibiliser le personnel à la juste prescription 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des actes </w:t>
            </w:r>
            <w:r w:rsidRPr="00AD07F0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?</w:t>
            </w:r>
            <w:r>
              <w:t xml:space="preserve"> 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 w:rsidRPr="00E5647E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>Est-ce qu’il existe une assistance téléphonique le week-end </w:t>
            </w: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en cas de détection d’acte redondant </w:t>
            </w:r>
            <w:r w:rsidRPr="00E5647E"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? </w:t>
            </w:r>
          </w:p>
          <w:p w:rsidR="00AE7D52" w:rsidRPr="00E5647E" w:rsidRDefault="00AE7D52" w:rsidP="0065428C">
            <w:pPr>
              <w:pStyle w:val="Titre2"/>
              <w:tabs>
                <w:tab w:val="left" w:pos="817"/>
              </w:tabs>
              <w:ind w:left="0" w:firstLine="0"/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</w:pPr>
            <w:r>
              <w:rPr>
                <w:rFonts w:eastAsia="Times New Roman"/>
                <w:b w:val="0"/>
                <w:bCs w:val="0"/>
                <w:sz w:val="22"/>
                <w:szCs w:val="22"/>
                <w:lang w:eastAsia="fr-FR"/>
              </w:rPr>
              <w:t xml:space="preserve">Quel est le plan de formation au manuel des prélèvements ? </w:t>
            </w:r>
          </w:p>
          <w:p w:rsidR="00AE7D52" w:rsidRPr="00B769F1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AE7D52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7D52" w:rsidRPr="00B769F1" w:rsidTr="0001083A">
        <w:trPr>
          <w:trHeight w:val="573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Politique de protection environnementale et RSE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7D52" w:rsidRPr="003237B5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>Quelle est votre politique écoenvironnementale de traitement des dispositifs périmés</w:t>
            </w:r>
            <w:r>
              <w:rPr>
                <w:rFonts w:ascii="Arial" w:hAnsi="Arial" w:cs="Arial"/>
                <w:sz w:val="22"/>
                <w:szCs w:val="22"/>
              </w:rPr>
              <w:t>, usagés</w:t>
            </w:r>
            <w:r w:rsidRPr="003237B5">
              <w:rPr>
                <w:rFonts w:ascii="Arial" w:hAnsi="Arial" w:cs="Arial"/>
                <w:sz w:val="22"/>
                <w:szCs w:val="22"/>
              </w:rPr>
              <w:t> et quels en sont les impacts chiffrés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237B5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  <w:p w:rsidR="00AE7D52" w:rsidRPr="003237B5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>Quelle est votre politique chiffrée écoenvironnementale de transport responsable ?</w:t>
            </w:r>
          </w:p>
          <w:p w:rsidR="00AE7D52" w:rsidRPr="003237B5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 xml:space="preserve">Quel est votre parc de transport sans émission de CO2 ? </w:t>
            </w:r>
          </w:p>
          <w:p w:rsidR="00AE7D52" w:rsidRPr="003237B5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 xml:space="preserve">Quelles sont les actions autres de politiques environnementales et sociétales actuellement en place ? </w:t>
            </w:r>
          </w:p>
          <w:p w:rsidR="00AE7D52" w:rsidRPr="003237B5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 xml:space="preserve">Participez-vous à des actions solidaires et de quel type ? </w:t>
            </w:r>
          </w:p>
          <w:p w:rsidR="00AE7D52" w:rsidRPr="003237B5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 xml:space="preserve">Quelle est votre politique sociale menée au sein de votre entreprise (insertion travailleur handicapé, qualité de vie au travail </w:t>
            </w:r>
            <w:proofErr w:type="spellStart"/>
            <w:r w:rsidRPr="003237B5">
              <w:rPr>
                <w:rFonts w:ascii="Arial" w:hAnsi="Arial" w:cs="Arial"/>
                <w:sz w:val="22"/>
                <w:szCs w:val="22"/>
              </w:rPr>
              <w:t>etc</w:t>
            </w:r>
            <w:proofErr w:type="spellEnd"/>
            <w:r w:rsidRPr="003237B5"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AE7D52" w:rsidRDefault="00AE7D52" w:rsidP="0065428C">
            <w:pPr>
              <w:rPr>
                <w:rFonts w:ascii="Arial" w:hAnsi="Arial" w:cs="Arial"/>
                <w:sz w:val="22"/>
                <w:szCs w:val="22"/>
              </w:rPr>
            </w:pPr>
            <w:r w:rsidRPr="003237B5">
              <w:rPr>
                <w:rFonts w:ascii="Arial" w:hAnsi="Arial" w:cs="Arial"/>
                <w:sz w:val="22"/>
                <w:szCs w:val="22"/>
              </w:rPr>
              <w:t>Quels sont vos projets à venir 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237B5">
              <w:rPr>
                <w:rFonts w:ascii="Arial" w:hAnsi="Arial" w:cs="Arial"/>
                <w:sz w:val="22"/>
                <w:szCs w:val="22"/>
              </w:rPr>
              <w:t>termes de transition énergétique ?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AE7D52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7D52" w:rsidRPr="00B769F1" w:rsidTr="0001083A">
        <w:trPr>
          <w:trHeight w:val="678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 xml:space="preserve">Organisation, participation au RETour d’EXpérience (RETEX), Revue de Morbidité-Mortalité (RMM), Fiches d’Evènements Indésirables (FEI) 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7D52" w:rsidRDefault="00AE7D52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Quel est le mode de transmission et le délai de traitement des FEI? </w:t>
            </w:r>
          </w:p>
          <w:p w:rsidR="00AE7D52" w:rsidRDefault="00AE7D52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Quelles sont les personnes prenant en charge des FEI ? </w:t>
            </w:r>
          </w:p>
          <w:p w:rsidR="00AE7D52" w:rsidRDefault="00AE7D52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Quelles sont les modalités de traitement des Retours d’Expérience ?</w:t>
            </w:r>
          </w:p>
          <w:p w:rsidR="00AE7D52" w:rsidRDefault="00AE7D52" w:rsidP="0065428C">
            <w:pPr>
              <w:rPr>
                <w:rFonts w:ascii="Arial" w:hAnsi="Arial" w:cs="Arial"/>
              </w:rPr>
            </w:pPr>
            <w:r w:rsidRPr="0059368A">
              <w:rPr>
                <w:rFonts w:ascii="Arial" w:hAnsi="Arial" w:cs="Arial"/>
              </w:rPr>
              <w:t xml:space="preserve">Quelles sont les modalités de traitement des </w:t>
            </w:r>
            <w:r>
              <w:rPr>
                <w:rFonts w:ascii="Arial" w:hAnsi="Arial" w:cs="Arial"/>
              </w:rPr>
              <w:t>Revues de morbidité mortalité</w:t>
            </w:r>
            <w:r w:rsidRPr="0059368A">
              <w:rPr>
                <w:rFonts w:ascii="Arial" w:hAnsi="Arial" w:cs="Arial"/>
              </w:rPr>
              <w:t xml:space="preserve"> ?</w:t>
            </w:r>
          </w:p>
          <w:p w:rsidR="00AE7D52" w:rsidRPr="00B769F1" w:rsidRDefault="00AE7D52" w:rsidP="0065428C">
            <w:pPr>
              <w:rPr>
                <w:rFonts w:ascii="Arial" w:hAnsi="Arial" w:cs="Arial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AE7D52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7D52" w:rsidRPr="00B769F1" w:rsidTr="0001083A">
        <w:trPr>
          <w:trHeight w:val="678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Organisation de bilans des non-conformités (NC), fiches d’évènement indésirables (FEI) et axes d’améliorations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7D52" w:rsidRDefault="00AE7D52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Quelle est la fréquence des revues des NC ?</w:t>
            </w:r>
          </w:p>
          <w:p w:rsidR="00AE7D52" w:rsidRDefault="00AE7D52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 sont informatiquement tracées les NC ?</w:t>
            </w:r>
          </w:p>
          <w:p w:rsidR="00AE7D52" w:rsidRPr="009B72EA" w:rsidRDefault="00AE7D52" w:rsidP="0065428C">
            <w:pPr>
              <w:rPr>
                <w:rFonts w:ascii="Arial" w:hAnsi="Arial" w:cs="Arial"/>
              </w:rPr>
            </w:pPr>
            <w:r w:rsidRPr="009B72EA">
              <w:rPr>
                <w:rFonts w:ascii="Arial" w:hAnsi="Arial" w:cs="Arial"/>
              </w:rPr>
              <w:t xml:space="preserve">Quelle est la fréquence des revues des </w:t>
            </w:r>
            <w:r>
              <w:rPr>
                <w:rFonts w:ascii="Arial" w:hAnsi="Arial" w:cs="Arial"/>
              </w:rPr>
              <w:t>FEI</w:t>
            </w:r>
            <w:r w:rsidRPr="009B72EA">
              <w:rPr>
                <w:rFonts w:ascii="Arial" w:hAnsi="Arial" w:cs="Arial"/>
              </w:rPr>
              <w:t xml:space="preserve"> ?</w:t>
            </w:r>
          </w:p>
          <w:p w:rsidR="00AE7D52" w:rsidRDefault="00AE7D52" w:rsidP="0065428C">
            <w:pPr>
              <w:rPr>
                <w:rFonts w:ascii="Arial" w:hAnsi="Arial" w:cs="Arial"/>
              </w:rPr>
            </w:pPr>
            <w:r w:rsidRPr="009B72EA">
              <w:rPr>
                <w:rFonts w:ascii="Arial" w:hAnsi="Arial" w:cs="Arial"/>
              </w:rPr>
              <w:t xml:space="preserve">Comment sont informatiquement tracées les </w:t>
            </w:r>
            <w:r>
              <w:rPr>
                <w:rFonts w:ascii="Arial" w:hAnsi="Arial" w:cs="Arial"/>
              </w:rPr>
              <w:t>FEI</w:t>
            </w:r>
            <w:r w:rsidRPr="009B72EA">
              <w:rPr>
                <w:rFonts w:ascii="Arial" w:hAnsi="Arial" w:cs="Arial"/>
              </w:rPr>
              <w:t xml:space="preserve"> ?</w:t>
            </w:r>
          </w:p>
          <w:p w:rsidR="00AE7D52" w:rsidRDefault="00AE7D52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Quel est le délai de prévenance en cas d’échantillon non exploitable ?  </w:t>
            </w:r>
          </w:p>
          <w:p w:rsidR="00AE7D52" w:rsidRDefault="00AE7D52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Est-il fait appel à des prestations annexes (audits internes, externes etc.) ? </w:t>
            </w:r>
          </w:p>
          <w:p w:rsidR="00AE7D52" w:rsidRPr="00B769F1" w:rsidRDefault="00AE7D52" w:rsidP="0065428C">
            <w:pPr>
              <w:rPr>
                <w:rFonts w:ascii="Arial" w:hAnsi="Arial" w:cs="Arial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AE7D52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7D52" w:rsidRPr="00B769F1" w:rsidTr="0001083A">
        <w:trPr>
          <w:trHeight w:val="55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Politique RGPD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7D52" w:rsidRDefault="00AE7D52" w:rsidP="0065428C">
            <w:pPr>
              <w:rPr>
                <w:rFonts w:ascii="Arial" w:hAnsi="Arial" w:cs="Arial"/>
              </w:rPr>
            </w:pPr>
            <w:r w:rsidRPr="00E5461F">
              <w:rPr>
                <w:rFonts w:ascii="Arial" w:hAnsi="Arial" w:cs="Arial"/>
              </w:rPr>
              <w:t xml:space="preserve">Quelle est </w:t>
            </w:r>
            <w:r>
              <w:rPr>
                <w:rFonts w:ascii="Arial" w:hAnsi="Arial" w:cs="Arial"/>
              </w:rPr>
              <w:t xml:space="preserve">votre politique de protection des données personnelles en lien avec la législation en vigueur ? </w:t>
            </w:r>
          </w:p>
          <w:p w:rsidR="00AE7D52" w:rsidRDefault="00AE7D52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Faites-vous appel à des sociétés externes afin de se conformer à la législation en vigueur ? </w:t>
            </w:r>
          </w:p>
          <w:p w:rsidR="00AE7D52" w:rsidRDefault="00AE7D52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Quels sont les impacts sur </w:t>
            </w:r>
            <w:proofErr w:type="gramStart"/>
            <w:r>
              <w:rPr>
                <w:rFonts w:ascii="Arial" w:hAnsi="Arial" w:cs="Arial"/>
              </w:rPr>
              <w:t>les données patients</w:t>
            </w:r>
            <w:proofErr w:type="gramEnd"/>
            <w:r>
              <w:rPr>
                <w:rFonts w:ascii="Arial" w:hAnsi="Arial" w:cs="Arial"/>
              </w:rPr>
              <w:t xml:space="preserve"> de votre politique RGPD ? </w:t>
            </w:r>
          </w:p>
          <w:p w:rsidR="00AE7D52" w:rsidRDefault="00AE7D52" w:rsidP="00654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Disposez-vous de procédures internes quant au respect de la politique RGPD ? </w:t>
            </w:r>
          </w:p>
          <w:p w:rsidR="00AE7D52" w:rsidRPr="00B769F1" w:rsidRDefault="00AE7D52" w:rsidP="0065428C">
            <w:pPr>
              <w:rPr>
                <w:rFonts w:ascii="Arial" w:hAnsi="Arial" w:cs="Arial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AE7D52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7D52" w:rsidRPr="00B769F1" w:rsidTr="0001083A">
        <w:trPr>
          <w:trHeight w:val="678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>Transmissions et moyens d’informations :</w:t>
            </w:r>
          </w:p>
          <w:p w:rsidR="00AE7D52" w:rsidRDefault="00AE7D52" w:rsidP="00D92784">
            <w:pPr>
              <w:pStyle w:val="Titre2"/>
              <w:tabs>
                <w:tab w:val="left" w:pos="817"/>
              </w:tabs>
              <w:ind w:left="0" w:firstLine="0"/>
            </w:pPr>
          </w:p>
          <w:p w:rsidR="00AE7D52" w:rsidRDefault="00AE7D52" w:rsidP="0065428C">
            <w:pPr>
              <w:pStyle w:val="Titre2"/>
              <w:tabs>
                <w:tab w:val="left" w:pos="412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>Quels</w:t>
            </w:r>
            <w:r w:rsidRPr="007E4AE7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sont vos moyens de transmissions d’information en cas de changement de sous-traitant </w:t>
            </w:r>
            <w:r w:rsidRPr="007E4AE7">
              <w:rPr>
                <w:b w:val="0"/>
              </w:rPr>
              <w:t xml:space="preserve">? </w:t>
            </w:r>
          </w:p>
          <w:p w:rsidR="00AE7D52" w:rsidRPr="00B15724" w:rsidRDefault="00AE7D52" w:rsidP="0065428C">
            <w:pPr>
              <w:pStyle w:val="Titre2"/>
              <w:tabs>
                <w:tab w:val="left" w:pos="412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(Indiquer </w:t>
            </w:r>
            <w:r w:rsidRPr="0077534C">
              <w:rPr>
                <w:b w:val="0"/>
              </w:rPr>
              <w:t>pour chaque acte, le laboratoire auquel il entend confier les actes qu'il ne peut réaliser lui-même pour des raisons techniques</w:t>
            </w:r>
            <w:r>
              <w:rPr>
                <w:b w:val="0"/>
              </w:rPr>
              <w:t>)</w:t>
            </w:r>
          </w:p>
          <w:p w:rsidR="00AE7D52" w:rsidRDefault="00AE7D52" w:rsidP="0065428C">
            <w:pPr>
              <w:pStyle w:val="Titre2"/>
              <w:tabs>
                <w:tab w:val="left" w:pos="70"/>
              </w:tabs>
              <w:ind w:left="0" w:firstLine="0"/>
              <w:rPr>
                <w:b w:val="0"/>
              </w:rPr>
            </w:pPr>
            <w:r w:rsidRPr="007E4AE7">
              <w:rPr>
                <w:b w:val="0"/>
              </w:rPr>
              <w:t xml:space="preserve">Quels sont vos moyens de transmissions d’information en cas de changement de </w:t>
            </w:r>
            <w:r w:rsidRPr="00B15724">
              <w:rPr>
                <w:b w:val="0"/>
              </w:rPr>
              <w:t>technique (accompagnement, suivi du changement de technique</w:t>
            </w:r>
            <w:r>
              <w:rPr>
                <w:b w:val="0"/>
              </w:rPr>
              <w:t xml:space="preserve"> etc.)</w:t>
            </w:r>
          </w:p>
          <w:p w:rsidR="00AE7D52" w:rsidRPr="00B15724" w:rsidRDefault="00AE7D52" w:rsidP="0065428C">
            <w:pPr>
              <w:pStyle w:val="Titre2"/>
              <w:tabs>
                <w:tab w:val="left" w:pos="70"/>
                <w:tab w:val="left" w:pos="817"/>
              </w:tabs>
              <w:ind w:left="0" w:firstLine="0"/>
              <w:rPr>
                <w:b w:val="0"/>
              </w:rPr>
            </w:pPr>
            <w:r w:rsidRPr="002C2BF9">
              <w:rPr>
                <w:b w:val="0"/>
              </w:rPr>
              <w:t xml:space="preserve">Quels sont vos moyens de transmissions d’information en cas de changement </w:t>
            </w:r>
            <w:r>
              <w:rPr>
                <w:b w:val="0"/>
              </w:rPr>
              <w:t>organisationnels internes</w:t>
            </w:r>
            <w:r w:rsidRPr="002C2BF9">
              <w:rPr>
                <w:b w:val="0"/>
              </w:rPr>
              <w:t xml:space="preserve"> ?</w:t>
            </w:r>
          </w:p>
          <w:p w:rsidR="00AE7D52" w:rsidRPr="00B769F1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AE7D52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7D52" w:rsidRPr="00B769F1" w:rsidTr="0001083A">
        <w:trPr>
          <w:trHeight w:val="678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65428C">
            <w:pPr>
              <w:pStyle w:val="Titre2"/>
              <w:numPr>
                <w:ilvl w:val="0"/>
                <w:numId w:val="36"/>
              </w:numPr>
              <w:tabs>
                <w:tab w:val="left" w:pos="817"/>
              </w:tabs>
              <w:ind w:left="0" w:firstLine="0"/>
            </w:pPr>
            <w:r>
              <w:t xml:space="preserve">Fréquence de revue de marché et traitement des réclamations : 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</w:pP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 w:rsidRPr="00FB6597">
              <w:rPr>
                <w:b w:val="0"/>
              </w:rPr>
              <w:t>Quel</w:t>
            </w:r>
            <w:r>
              <w:rPr>
                <w:b w:val="0"/>
              </w:rPr>
              <w:t>les sont les modalités et fréquences de vos revues de contrat ?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 w:rsidRPr="00DC2A25">
              <w:rPr>
                <w:b w:val="0"/>
              </w:rPr>
              <w:t xml:space="preserve">Quelles sont les modalités et fréquences de </w:t>
            </w:r>
            <w:r>
              <w:rPr>
                <w:b w:val="0"/>
              </w:rPr>
              <w:t xml:space="preserve">revue qualité </w:t>
            </w:r>
            <w:r w:rsidRPr="00DC2A25">
              <w:rPr>
                <w:b w:val="0"/>
              </w:rPr>
              <w:t>?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Quels sont les principaux sujets de revue de contrat ? </w:t>
            </w:r>
          </w:p>
          <w:p w:rsidR="00AE7D52" w:rsidRDefault="00AE7D52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Quelles sont les modalités d’envoi des réclamations du centre hospitalier ? </w:t>
            </w:r>
          </w:p>
          <w:p w:rsidR="00AE7D52" w:rsidRPr="00B15724" w:rsidRDefault="00AE7D52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  <w:r>
              <w:rPr>
                <w:b w:val="0"/>
              </w:rPr>
              <w:t>Comment est appliquée la mesure de revue des procédures ?</w:t>
            </w:r>
          </w:p>
          <w:p w:rsidR="00AE7D52" w:rsidRPr="00B769F1" w:rsidRDefault="00AE7D52" w:rsidP="0065428C">
            <w:pPr>
              <w:rPr>
                <w:rFonts w:ascii="Arial" w:hAnsi="Arial" w:cs="Arial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Default="00AE7D52" w:rsidP="00AE7D52">
            <w:pPr>
              <w:pStyle w:val="Titre2"/>
              <w:tabs>
                <w:tab w:val="left" w:pos="817"/>
              </w:tabs>
              <w:ind w:left="0" w:firstLine="0"/>
            </w:pPr>
          </w:p>
        </w:tc>
      </w:tr>
      <w:tr w:rsidR="00AE7D52" w:rsidRPr="00B769F1" w:rsidTr="0001083A">
        <w:trPr>
          <w:trHeight w:val="2397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Pr="00C016D6" w:rsidRDefault="00AE7D52" w:rsidP="0065428C">
            <w:pPr>
              <w:numPr>
                <w:ilvl w:val="0"/>
                <w:numId w:val="36"/>
              </w:numPr>
              <w:ind w:left="0" w:firstLine="0"/>
              <w:rPr>
                <w:rFonts w:ascii="Arial" w:eastAsia="Arial" w:hAnsi="Arial" w:cs="Arial"/>
                <w:b/>
                <w:bCs/>
                <w:lang w:eastAsia="en-US"/>
              </w:rPr>
            </w:pPr>
            <w:r w:rsidRPr="00C016D6">
              <w:rPr>
                <w:rFonts w:ascii="Arial" w:eastAsia="Arial" w:hAnsi="Arial" w:cs="Arial"/>
                <w:b/>
                <w:bCs/>
                <w:lang w:eastAsia="en-US"/>
              </w:rPr>
              <w:t>Modalités de facturations et rapprochements financiers</w:t>
            </w:r>
            <w:r>
              <w:rPr>
                <w:rFonts w:ascii="Arial" w:eastAsia="Arial" w:hAnsi="Arial" w:cs="Arial"/>
                <w:b/>
                <w:bCs/>
                <w:lang w:eastAsia="en-US"/>
              </w:rPr>
              <w:t xml:space="preserve"> </w:t>
            </w:r>
            <w:r w:rsidRPr="00C016D6">
              <w:rPr>
                <w:rFonts w:ascii="Arial" w:eastAsia="Arial" w:hAnsi="Arial" w:cs="Arial"/>
                <w:b/>
                <w:bCs/>
                <w:lang w:eastAsia="en-US"/>
              </w:rPr>
              <w:t xml:space="preserve">: </w:t>
            </w:r>
          </w:p>
          <w:p w:rsidR="00AE7D52" w:rsidRDefault="00AE7D52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</w:p>
          <w:p w:rsidR="00AE7D52" w:rsidRDefault="00AE7D52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>Comment sont gérés les flux de facturation et quelle est leur fréquence ?</w:t>
            </w:r>
          </w:p>
          <w:p w:rsidR="00AE7D52" w:rsidRDefault="00AE7D52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 xml:space="preserve">Utilisez-vous la nomenclature hospitalière pour éditer les facturations ? </w:t>
            </w:r>
          </w:p>
          <w:p w:rsidR="00AE7D52" w:rsidRDefault="00AE7D52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 xml:space="preserve">Disposez-vous d’un tableau de correspondance des nomenclatures ?  </w:t>
            </w:r>
          </w:p>
          <w:p w:rsidR="00AE7D52" w:rsidRDefault="00AE7D52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>Quels éléments sont indiqués dans le tableau des nomenclatures ? (Typologie, nom de l’analyse, code acte, nombre de B etc.)</w:t>
            </w:r>
          </w:p>
          <w:p w:rsidR="00AE7D52" w:rsidRDefault="00AE7D52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</w:p>
          <w:p w:rsidR="00AE7D52" w:rsidRDefault="00AE7D52" w:rsidP="0065428C">
            <w:pPr>
              <w:rPr>
                <w:rFonts w:ascii="Arial" w:eastAsia="Arial" w:hAnsi="Arial" w:cs="Arial"/>
                <w:bCs/>
                <w:lang w:eastAsia="en-US"/>
              </w:rPr>
            </w:pPr>
            <w:r>
              <w:rPr>
                <w:rFonts w:ascii="Arial" w:eastAsia="Arial" w:hAnsi="Arial" w:cs="Arial"/>
                <w:bCs/>
                <w:lang w:eastAsia="en-US"/>
              </w:rPr>
              <w:t>Quels sont les éléments indiqués sur votre document de facturation ? (Nom analyse, prix unitaire HT, quantité, date de la demande, date d’exécution etc.)</w:t>
            </w:r>
          </w:p>
          <w:p w:rsidR="00AE7D52" w:rsidRPr="000F5874" w:rsidRDefault="00AE7D52" w:rsidP="0065428C">
            <w:pPr>
              <w:pStyle w:val="Titre2"/>
              <w:tabs>
                <w:tab w:val="left" w:pos="817"/>
              </w:tabs>
              <w:ind w:left="0" w:firstLine="0"/>
              <w:rPr>
                <w:b w:val="0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52" w:rsidRPr="00C016D6" w:rsidRDefault="00AE7D52" w:rsidP="00AE7D52">
            <w:pPr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</w:tbl>
    <w:p w:rsidR="001F20C9" w:rsidRPr="00B769F1" w:rsidRDefault="001F20C9" w:rsidP="0065428C">
      <w:pPr>
        <w:pStyle w:val="Corpsdetexte3"/>
        <w:jc w:val="both"/>
        <w:rPr>
          <w:rFonts w:ascii="Arial" w:hAnsi="Arial" w:cs="Arial"/>
          <w:i w:val="0"/>
          <w:color w:val="FF0000"/>
        </w:rPr>
      </w:pPr>
    </w:p>
    <w:sectPr w:rsidR="001F20C9" w:rsidRPr="00B769F1" w:rsidSect="005C21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38" w:right="1670" w:bottom="244" w:left="156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E51" w:rsidRDefault="00ED3E51">
      <w:r>
        <w:separator/>
      </w:r>
    </w:p>
  </w:endnote>
  <w:endnote w:type="continuationSeparator" w:id="0">
    <w:p w:rsidR="00ED3E51" w:rsidRDefault="00ED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1F8" w:rsidRDefault="006D21F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64976">
      <w:rPr>
        <w:rStyle w:val="Numrodepage"/>
        <w:noProof/>
      </w:rPr>
      <w:t>6</w:t>
    </w:r>
    <w:r>
      <w:rPr>
        <w:rStyle w:val="Numrodepage"/>
      </w:rPr>
      <w:fldChar w:fldCharType="end"/>
    </w:r>
  </w:p>
  <w:p w:rsidR="006D21F8" w:rsidRDefault="006D21F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9F1" w:rsidRPr="00B769F1" w:rsidRDefault="00B769F1" w:rsidP="00B769F1">
    <w:pPr>
      <w:pStyle w:val="Pieddepage"/>
      <w:tabs>
        <w:tab w:val="clear" w:pos="4536"/>
        <w:tab w:val="clear" w:pos="9072"/>
        <w:tab w:val="center" w:pos="4819"/>
        <w:tab w:val="right" w:pos="9638"/>
      </w:tabs>
      <w:ind w:right="360"/>
      <w:rPr>
        <w:rFonts w:ascii="Arial" w:hAnsi="Arial" w:cs="Arial"/>
        <w:sz w:val="10"/>
        <w:szCs w:val="10"/>
      </w:rPr>
    </w:pPr>
    <w:r w:rsidRPr="00B769F1">
      <w:rPr>
        <w:rFonts w:ascii="Arial" w:hAnsi="Arial" w:cs="Arial"/>
        <w:sz w:val="10"/>
        <w:szCs w:val="10"/>
      </w:rPr>
      <w:t>Direction du Laboratoire</w:t>
    </w:r>
  </w:p>
  <w:p w:rsidR="006D21F8" w:rsidRPr="00B769F1" w:rsidRDefault="00B769F1" w:rsidP="00B769F1">
    <w:pPr>
      <w:pStyle w:val="Pieddepage"/>
      <w:tabs>
        <w:tab w:val="clear" w:pos="4536"/>
        <w:tab w:val="clear" w:pos="9072"/>
        <w:tab w:val="center" w:pos="4819"/>
        <w:tab w:val="right" w:pos="9638"/>
      </w:tabs>
      <w:ind w:right="360"/>
      <w:rPr>
        <w:rFonts w:ascii="Arial" w:hAnsi="Arial" w:cs="Arial"/>
        <w:sz w:val="16"/>
        <w:szCs w:val="16"/>
      </w:rPr>
    </w:pPr>
    <w:r w:rsidRPr="00B769F1">
      <w:rPr>
        <w:rFonts w:ascii="Arial" w:hAnsi="Arial" w:cs="Arial"/>
        <w:sz w:val="10"/>
        <w:szCs w:val="10"/>
      </w:rPr>
      <w:t>CHU Clermont-Ferrand</w:t>
    </w:r>
    <w:r w:rsidRPr="00B769F1">
      <w:rPr>
        <w:sz w:val="10"/>
        <w:szCs w:val="10"/>
      </w:rPr>
      <w:tab/>
    </w:r>
    <w:r w:rsidRPr="00B769F1">
      <w:rPr>
        <w:sz w:val="10"/>
        <w:szCs w:val="10"/>
      </w:rPr>
      <w:tab/>
    </w:r>
    <w:r w:rsidRPr="00B769F1">
      <w:rPr>
        <w:rFonts w:ascii="Arial" w:hAnsi="Arial" w:cs="Arial"/>
        <w:sz w:val="16"/>
        <w:szCs w:val="16"/>
      </w:rPr>
      <w:t xml:space="preserve">Page </w:t>
    </w:r>
    <w:r w:rsidRPr="00B769F1">
      <w:rPr>
        <w:rFonts w:ascii="Arial" w:hAnsi="Arial" w:cs="Arial"/>
        <w:b/>
        <w:bCs/>
        <w:sz w:val="16"/>
        <w:szCs w:val="16"/>
      </w:rPr>
      <w:fldChar w:fldCharType="begin"/>
    </w:r>
    <w:r w:rsidRPr="00B769F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B769F1">
      <w:rPr>
        <w:rFonts w:ascii="Arial" w:hAnsi="Arial" w:cs="Arial"/>
        <w:b/>
        <w:bCs/>
        <w:sz w:val="16"/>
        <w:szCs w:val="16"/>
      </w:rPr>
      <w:fldChar w:fldCharType="separate"/>
    </w:r>
    <w:r w:rsidR="00AC5461">
      <w:rPr>
        <w:rFonts w:ascii="Arial" w:hAnsi="Arial" w:cs="Arial"/>
        <w:b/>
        <w:bCs/>
        <w:noProof/>
        <w:sz w:val="16"/>
        <w:szCs w:val="16"/>
      </w:rPr>
      <w:t>9</w:t>
    </w:r>
    <w:r w:rsidRPr="00B769F1">
      <w:rPr>
        <w:rFonts w:ascii="Arial" w:hAnsi="Arial" w:cs="Arial"/>
        <w:b/>
        <w:bCs/>
        <w:sz w:val="16"/>
        <w:szCs w:val="16"/>
      </w:rPr>
      <w:fldChar w:fldCharType="end"/>
    </w:r>
    <w:r w:rsidRPr="00B769F1">
      <w:rPr>
        <w:rFonts w:ascii="Arial" w:hAnsi="Arial" w:cs="Arial"/>
        <w:sz w:val="16"/>
        <w:szCs w:val="16"/>
      </w:rPr>
      <w:t xml:space="preserve"> sur </w:t>
    </w:r>
    <w:r w:rsidRPr="00B769F1">
      <w:rPr>
        <w:rFonts w:ascii="Arial" w:hAnsi="Arial" w:cs="Arial"/>
        <w:b/>
        <w:bCs/>
        <w:sz w:val="16"/>
        <w:szCs w:val="16"/>
      </w:rPr>
      <w:fldChar w:fldCharType="begin"/>
    </w:r>
    <w:r w:rsidRPr="00B769F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B769F1">
      <w:rPr>
        <w:rFonts w:ascii="Arial" w:hAnsi="Arial" w:cs="Arial"/>
        <w:b/>
        <w:bCs/>
        <w:sz w:val="16"/>
        <w:szCs w:val="16"/>
      </w:rPr>
      <w:fldChar w:fldCharType="separate"/>
    </w:r>
    <w:r w:rsidR="00AC5461">
      <w:rPr>
        <w:rFonts w:ascii="Arial" w:hAnsi="Arial" w:cs="Arial"/>
        <w:b/>
        <w:bCs/>
        <w:noProof/>
        <w:sz w:val="16"/>
        <w:szCs w:val="16"/>
      </w:rPr>
      <w:t>14</w:t>
    </w:r>
    <w:r w:rsidRPr="00B769F1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34" w:rsidRDefault="002D1E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E51" w:rsidRDefault="00ED3E51">
      <w:r>
        <w:separator/>
      </w:r>
    </w:p>
  </w:footnote>
  <w:footnote w:type="continuationSeparator" w:id="0">
    <w:p w:rsidR="00ED3E51" w:rsidRDefault="00ED3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34" w:rsidRDefault="002D1E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9F1" w:rsidRDefault="00C05BC7" w:rsidP="00B769F1">
    <w:pPr>
      <w:spacing w:before="18"/>
      <w:ind w:left="1985" w:right="-20" w:hanging="284"/>
      <w:jc w:val="center"/>
      <w:rPr>
        <w:rFonts w:ascii="Arial" w:eastAsia="Arial" w:hAnsi="Arial" w:cs="Arial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8278495</wp:posOffset>
          </wp:positionH>
          <wp:positionV relativeFrom="paragraph">
            <wp:posOffset>53975</wp:posOffset>
          </wp:positionV>
          <wp:extent cx="1175385" cy="768985"/>
          <wp:effectExtent l="0" t="0" r="0" b="0"/>
          <wp:wrapNone/>
          <wp:docPr id="2" name="Image 2" descr="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GH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385" cy="768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769F1" w:rsidRPr="00C843FA" w:rsidRDefault="001213A1" w:rsidP="009D3BB8">
    <w:pPr>
      <w:tabs>
        <w:tab w:val="left" w:pos="1250"/>
        <w:tab w:val="center" w:pos="7513"/>
      </w:tabs>
      <w:spacing w:before="18"/>
      <w:ind w:right="-20"/>
      <w:rPr>
        <w:rFonts w:ascii="Arial" w:eastAsia="Arial" w:hAnsi="Arial" w:cs="Arial"/>
        <w:sz w:val="28"/>
        <w:szCs w:val="28"/>
      </w:rPr>
    </w:pPr>
    <w:r>
      <w:rPr>
        <w:rFonts w:ascii="Arial" w:eastAsia="Arial" w:hAnsi="Arial" w:cs="Arial"/>
        <w:sz w:val="28"/>
        <w:szCs w:val="28"/>
      </w:rPr>
      <w:tab/>
    </w:r>
    <w:r w:rsidR="00C05BC7">
      <w:rPr>
        <w:noProof/>
      </w:rPr>
      <w:drawing>
        <wp:inline distT="0" distB="0" distL="0" distR="0">
          <wp:extent cx="1000125" cy="828675"/>
          <wp:effectExtent l="0" t="0" r="0" b="0"/>
          <wp:docPr id="1" name="Image 1" descr="cid:image001.png@01D5AF39.F74728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5AF39.F74728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28"/>
        <w:szCs w:val="28"/>
      </w:rPr>
      <w:tab/>
    </w:r>
    <w:r w:rsidR="009D3BB8">
      <w:rPr>
        <w:rFonts w:ascii="Arial" w:eastAsia="Arial" w:hAnsi="Arial" w:cs="Arial"/>
        <w:sz w:val="28"/>
        <w:szCs w:val="28"/>
      </w:rPr>
      <w:t>Procédure 2</w:t>
    </w:r>
    <w:r w:rsidR="008B4A3C">
      <w:rPr>
        <w:rFonts w:ascii="Arial" w:eastAsia="Arial" w:hAnsi="Arial" w:cs="Arial"/>
        <w:sz w:val="28"/>
        <w:szCs w:val="28"/>
      </w:rPr>
      <w:t>5-GHTA-</w:t>
    </w:r>
    <w:r w:rsidR="00C01562">
      <w:rPr>
        <w:rFonts w:ascii="Arial" w:eastAsia="Arial" w:hAnsi="Arial" w:cs="Arial"/>
        <w:sz w:val="28"/>
        <w:szCs w:val="28"/>
      </w:rPr>
      <w:t>0084</w:t>
    </w:r>
  </w:p>
  <w:p w:rsidR="00B769F1" w:rsidRPr="003B2DC7" w:rsidRDefault="002D1E34" w:rsidP="00B769F1">
    <w:pPr>
      <w:spacing w:before="18"/>
      <w:ind w:left="2268" w:right="-20" w:hanging="567"/>
      <w:jc w:val="center"/>
    </w:pPr>
    <w:r>
      <w:rPr>
        <w:rFonts w:ascii="Arial" w:eastAsia="Arial" w:hAnsi="Arial" w:cs="Arial"/>
        <w:sz w:val="28"/>
        <w:szCs w:val="28"/>
      </w:rPr>
      <w:t>Mémoire technique du Lot</w:t>
    </w:r>
    <w:r w:rsidR="00F228E8">
      <w:rPr>
        <w:rFonts w:ascii="Arial" w:eastAsia="Arial" w:hAnsi="Arial" w:cs="Arial"/>
        <w:sz w:val="28"/>
        <w:szCs w:val="28"/>
      </w:rPr>
      <w:t xml:space="preserve"> </w:t>
    </w:r>
    <w:r w:rsidR="00F11484">
      <w:rPr>
        <w:rFonts w:ascii="Arial" w:eastAsia="Arial" w:hAnsi="Arial" w:cs="Arial"/>
        <w:sz w:val="28"/>
        <w:szCs w:val="28"/>
      </w:rPr>
      <w:t>N°</w:t>
    </w:r>
    <w:r w:rsidR="00F228E8">
      <w:rPr>
        <w:rFonts w:ascii="Arial" w:eastAsia="Arial" w:hAnsi="Arial" w:cs="Arial"/>
        <w:sz w:val="28"/>
        <w:szCs w:val="28"/>
      </w:rPr>
      <w:t>1</w:t>
    </w:r>
  </w:p>
  <w:p w:rsidR="00B769F1" w:rsidRDefault="00B769F1">
    <w:pPr>
      <w:pStyle w:val="En-tte"/>
    </w:pPr>
  </w:p>
  <w:p w:rsidR="00B769F1" w:rsidRDefault="0064114A" w:rsidP="0064114A">
    <w:pPr>
      <w:pStyle w:val="En-tte"/>
      <w:tabs>
        <w:tab w:val="clear" w:pos="9072"/>
        <w:tab w:val="left" w:pos="453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34" w:rsidRDefault="002D1E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196A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5C87A78"/>
    <w:multiLevelType w:val="hybridMultilevel"/>
    <w:tmpl w:val="E71A59B6"/>
    <w:lvl w:ilvl="0" w:tplc="1CC89AE6">
      <w:start w:val="4"/>
      <w:numFmt w:val="lowerLetter"/>
      <w:lvlText w:val="%1-"/>
      <w:lvlJc w:val="left"/>
      <w:pPr>
        <w:ind w:left="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8" w:hanging="360"/>
      </w:pPr>
    </w:lvl>
    <w:lvl w:ilvl="2" w:tplc="040C001B" w:tentative="1">
      <w:start w:val="1"/>
      <w:numFmt w:val="lowerRoman"/>
      <w:lvlText w:val="%3."/>
      <w:lvlJc w:val="right"/>
      <w:pPr>
        <w:ind w:left="1868" w:hanging="180"/>
      </w:pPr>
    </w:lvl>
    <w:lvl w:ilvl="3" w:tplc="040C000F" w:tentative="1">
      <w:start w:val="1"/>
      <w:numFmt w:val="decimal"/>
      <w:lvlText w:val="%4."/>
      <w:lvlJc w:val="left"/>
      <w:pPr>
        <w:ind w:left="2588" w:hanging="360"/>
      </w:pPr>
    </w:lvl>
    <w:lvl w:ilvl="4" w:tplc="040C0019" w:tentative="1">
      <w:start w:val="1"/>
      <w:numFmt w:val="lowerLetter"/>
      <w:lvlText w:val="%5."/>
      <w:lvlJc w:val="left"/>
      <w:pPr>
        <w:ind w:left="3308" w:hanging="360"/>
      </w:pPr>
    </w:lvl>
    <w:lvl w:ilvl="5" w:tplc="040C001B" w:tentative="1">
      <w:start w:val="1"/>
      <w:numFmt w:val="lowerRoman"/>
      <w:lvlText w:val="%6."/>
      <w:lvlJc w:val="right"/>
      <w:pPr>
        <w:ind w:left="4028" w:hanging="180"/>
      </w:pPr>
    </w:lvl>
    <w:lvl w:ilvl="6" w:tplc="040C000F" w:tentative="1">
      <w:start w:val="1"/>
      <w:numFmt w:val="decimal"/>
      <w:lvlText w:val="%7."/>
      <w:lvlJc w:val="left"/>
      <w:pPr>
        <w:ind w:left="4748" w:hanging="360"/>
      </w:pPr>
    </w:lvl>
    <w:lvl w:ilvl="7" w:tplc="040C0019" w:tentative="1">
      <w:start w:val="1"/>
      <w:numFmt w:val="lowerLetter"/>
      <w:lvlText w:val="%8."/>
      <w:lvlJc w:val="left"/>
      <w:pPr>
        <w:ind w:left="5468" w:hanging="360"/>
      </w:pPr>
    </w:lvl>
    <w:lvl w:ilvl="8" w:tplc="040C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" w15:restartNumberingAfterBreak="0">
    <w:nsid w:val="066E6878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" w15:restartNumberingAfterBreak="0">
    <w:nsid w:val="0B6C689A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" w15:restartNumberingAfterBreak="0">
    <w:nsid w:val="128C27AE"/>
    <w:multiLevelType w:val="hybridMultilevel"/>
    <w:tmpl w:val="52085D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62E30"/>
    <w:multiLevelType w:val="hybridMultilevel"/>
    <w:tmpl w:val="5D04FC54"/>
    <w:lvl w:ilvl="0" w:tplc="CB16BC2A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6" w15:restartNumberingAfterBreak="0">
    <w:nsid w:val="19021245"/>
    <w:multiLevelType w:val="hybridMultilevel"/>
    <w:tmpl w:val="B47455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1668D"/>
    <w:multiLevelType w:val="multilevel"/>
    <w:tmpl w:val="0C5A2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F581D7C"/>
    <w:multiLevelType w:val="hybridMultilevel"/>
    <w:tmpl w:val="67AA6532"/>
    <w:lvl w:ilvl="0" w:tplc="974EF2BA">
      <w:start w:val="1"/>
      <w:numFmt w:val="lowerLetter"/>
      <w:lvlText w:val="%1-"/>
      <w:lvlJc w:val="left"/>
      <w:pPr>
        <w:ind w:left="820" w:hanging="4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9" w15:restartNumberingAfterBreak="0">
    <w:nsid w:val="20440C18"/>
    <w:multiLevelType w:val="hybridMultilevel"/>
    <w:tmpl w:val="9B102EF2"/>
    <w:lvl w:ilvl="0" w:tplc="3C48F4BC">
      <w:start w:val="3"/>
      <w:numFmt w:val="lowerLetter"/>
      <w:lvlText w:val="%1-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51007BB"/>
    <w:multiLevelType w:val="hybridMultilevel"/>
    <w:tmpl w:val="AC7A5A10"/>
    <w:lvl w:ilvl="0" w:tplc="5158EE0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21CA8484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8877C94"/>
    <w:multiLevelType w:val="multilevel"/>
    <w:tmpl w:val="45F2DA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1E78C9"/>
    <w:multiLevelType w:val="hybridMultilevel"/>
    <w:tmpl w:val="2F38E638"/>
    <w:lvl w:ilvl="0" w:tplc="F368A570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3" w15:restartNumberingAfterBreak="0">
    <w:nsid w:val="364F2A8B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4" w15:restartNumberingAfterBreak="0">
    <w:nsid w:val="3857238E"/>
    <w:multiLevelType w:val="multilevel"/>
    <w:tmpl w:val="51860BDC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A2F5517"/>
    <w:multiLevelType w:val="multilevel"/>
    <w:tmpl w:val="222E9E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C5123A9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7" w15:restartNumberingAfterBreak="0">
    <w:nsid w:val="3E2F5A81"/>
    <w:multiLevelType w:val="hybridMultilevel"/>
    <w:tmpl w:val="375644BE"/>
    <w:lvl w:ilvl="0" w:tplc="8D906F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C68C1"/>
    <w:multiLevelType w:val="hybridMultilevel"/>
    <w:tmpl w:val="B58C39E8"/>
    <w:lvl w:ilvl="0" w:tplc="FEAC9404">
      <w:start w:val="6"/>
      <w:numFmt w:val="lowerLetter"/>
      <w:lvlText w:val="%1-"/>
      <w:lvlJc w:val="left"/>
      <w:pPr>
        <w:ind w:left="786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9" w15:restartNumberingAfterBreak="0">
    <w:nsid w:val="443F732D"/>
    <w:multiLevelType w:val="hybridMultilevel"/>
    <w:tmpl w:val="2B20C444"/>
    <w:lvl w:ilvl="0" w:tplc="B344E142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0" w15:restartNumberingAfterBreak="0">
    <w:nsid w:val="45DD7ACA"/>
    <w:multiLevelType w:val="multilevel"/>
    <w:tmpl w:val="DC040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7622BC1"/>
    <w:multiLevelType w:val="hybridMultilevel"/>
    <w:tmpl w:val="8F66A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8524A"/>
    <w:multiLevelType w:val="hybridMultilevel"/>
    <w:tmpl w:val="944E21E2"/>
    <w:lvl w:ilvl="0" w:tplc="117C4A0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46FAD"/>
    <w:multiLevelType w:val="hybridMultilevel"/>
    <w:tmpl w:val="2B20C444"/>
    <w:lvl w:ilvl="0" w:tplc="B344E142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4" w15:restartNumberingAfterBreak="0">
    <w:nsid w:val="508B206B"/>
    <w:multiLevelType w:val="hybridMultilevel"/>
    <w:tmpl w:val="7A92DA5C"/>
    <w:lvl w:ilvl="0" w:tplc="CB16BC2A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5" w15:restartNumberingAfterBreak="0">
    <w:nsid w:val="50907357"/>
    <w:multiLevelType w:val="multilevel"/>
    <w:tmpl w:val="1CA435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4C562A2"/>
    <w:multiLevelType w:val="hybridMultilevel"/>
    <w:tmpl w:val="4DFAF14A"/>
    <w:lvl w:ilvl="0" w:tplc="F410C0FE">
      <w:start w:val="5"/>
      <w:numFmt w:val="lowerLetter"/>
      <w:lvlText w:val="%1-"/>
      <w:lvlJc w:val="left"/>
      <w:pPr>
        <w:ind w:left="772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7" w15:restartNumberingAfterBreak="0">
    <w:nsid w:val="569F62B0"/>
    <w:multiLevelType w:val="hybridMultilevel"/>
    <w:tmpl w:val="696CF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57A41"/>
    <w:multiLevelType w:val="multilevel"/>
    <w:tmpl w:val="CC6E48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85D25E9"/>
    <w:multiLevelType w:val="hybridMultilevel"/>
    <w:tmpl w:val="3F82C2E0"/>
    <w:lvl w:ilvl="0" w:tplc="E236C698">
      <w:start w:val="1"/>
      <w:numFmt w:val="lowerLetter"/>
      <w:lvlText w:val="%1-"/>
      <w:lvlJc w:val="left"/>
      <w:pPr>
        <w:ind w:left="113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52" w:hanging="360"/>
      </w:pPr>
    </w:lvl>
    <w:lvl w:ilvl="2" w:tplc="040C001B" w:tentative="1">
      <w:start w:val="1"/>
      <w:numFmt w:val="lowerRoman"/>
      <w:lvlText w:val="%3."/>
      <w:lvlJc w:val="right"/>
      <w:pPr>
        <w:ind w:left="2572" w:hanging="180"/>
      </w:pPr>
    </w:lvl>
    <w:lvl w:ilvl="3" w:tplc="040C000F" w:tentative="1">
      <w:start w:val="1"/>
      <w:numFmt w:val="decimal"/>
      <w:lvlText w:val="%4."/>
      <w:lvlJc w:val="left"/>
      <w:pPr>
        <w:ind w:left="3292" w:hanging="360"/>
      </w:pPr>
    </w:lvl>
    <w:lvl w:ilvl="4" w:tplc="040C0019" w:tentative="1">
      <w:start w:val="1"/>
      <w:numFmt w:val="lowerLetter"/>
      <w:lvlText w:val="%5."/>
      <w:lvlJc w:val="left"/>
      <w:pPr>
        <w:ind w:left="4012" w:hanging="360"/>
      </w:pPr>
    </w:lvl>
    <w:lvl w:ilvl="5" w:tplc="040C001B" w:tentative="1">
      <w:start w:val="1"/>
      <w:numFmt w:val="lowerRoman"/>
      <w:lvlText w:val="%6."/>
      <w:lvlJc w:val="right"/>
      <w:pPr>
        <w:ind w:left="4732" w:hanging="180"/>
      </w:pPr>
    </w:lvl>
    <w:lvl w:ilvl="6" w:tplc="040C000F" w:tentative="1">
      <w:start w:val="1"/>
      <w:numFmt w:val="decimal"/>
      <w:lvlText w:val="%7."/>
      <w:lvlJc w:val="left"/>
      <w:pPr>
        <w:ind w:left="5452" w:hanging="360"/>
      </w:pPr>
    </w:lvl>
    <w:lvl w:ilvl="7" w:tplc="040C0019" w:tentative="1">
      <w:start w:val="1"/>
      <w:numFmt w:val="lowerLetter"/>
      <w:lvlText w:val="%8."/>
      <w:lvlJc w:val="left"/>
      <w:pPr>
        <w:ind w:left="6172" w:hanging="360"/>
      </w:pPr>
    </w:lvl>
    <w:lvl w:ilvl="8" w:tplc="040C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30" w15:restartNumberingAfterBreak="0">
    <w:nsid w:val="5A7D3BD2"/>
    <w:multiLevelType w:val="multilevel"/>
    <w:tmpl w:val="63C88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A8B463C"/>
    <w:multiLevelType w:val="hybridMultilevel"/>
    <w:tmpl w:val="2F38E638"/>
    <w:lvl w:ilvl="0" w:tplc="F368A570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2" w15:restartNumberingAfterBreak="0">
    <w:nsid w:val="5ADE493F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3" w15:restartNumberingAfterBreak="0">
    <w:nsid w:val="5B6A3713"/>
    <w:multiLevelType w:val="hybridMultilevel"/>
    <w:tmpl w:val="23C004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BF64275"/>
    <w:multiLevelType w:val="hybridMultilevel"/>
    <w:tmpl w:val="93662B14"/>
    <w:lvl w:ilvl="0" w:tplc="A71EBD1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7513B"/>
    <w:multiLevelType w:val="multilevel"/>
    <w:tmpl w:val="27D6C1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FE3480A"/>
    <w:multiLevelType w:val="multilevel"/>
    <w:tmpl w:val="2318D9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12C31C2"/>
    <w:multiLevelType w:val="hybridMultilevel"/>
    <w:tmpl w:val="353488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7E095C"/>
    <w:multiLevelType w:val="hybridMultilevel"/>
    <w:tmpl w:val="7744E798"/>
    <w:lvl w:ilvl="0" w:tplc="CB16BC2A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9" w15:restartNumberingAfterBreak="0">
    <w:nsid w:val="679D2F4E"/>
    <w:multiLevelType w:val="hybridMultilevel"/>
    <w:tmpl w:val="5260AFEA"/>
    <w:lvl w:ilvl="0" w:tplc="03DA1E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48E0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FBC00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D28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A867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2676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6C3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28A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80A4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8B7CFA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1" w15:restartNumberingAfterBreak="0">
    <w:nsid w:val="6A4C27C1"/>
    <w:multiLevelType w:val="hybridMultilevel"/>
    <w:tmpl w:val="9BAED5E4"/>
    <w:lvl w:ilvl="0" w:tplc="5E6CDB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B304C5"/>
    <w:multiLevelType w:val="hybridMultilevel"/>
    <w:tmpl w:val="7744E798"/>
    <w:lvl w:ilvl="0" w:tplc="CB16BC2A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3" w15:restartNumberingAfterBreak="0">
    <w:nsid w:val="7137191D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5AB67A1"/>
    <w:multiLevelType w:val="hybridMultilevel"/>
    <w:tmpl w:val="0EA07094"/>
    <w:lvl w:ilvl="0" w:tplc="5158EE0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21CA8484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782D2606"/>
    <w:multiLevelType w:val="hybridMultilevel"/>
    <w:tmpl w:val="C492914A"/>
    <w:lvl w:ilvl="0" w:tplc="70725A8A">
      <w:start w:val="3"/>
      <w:numFmt w:val="lowerLetter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AD2429"/>
    <w:multiLevelType w:val="hybridMultilevel"/>
    <w:tmpl w:val="6FA203A0"/>
    <w:lvl w:ilvl="0" w:tplc="98E86B58">
      <w:start w:val="1"/>
      <w:numFmt w:val="lowerLetter"/>
      <w:lvlText w:val="%1-"/>
      <w:lvlJc w:val="left"/>
      <w:pPr>
        <w:ind w:left="7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num w:numId="1">
    <w:abstractNumId w:val="39"/>
  </w:num>
  <w:num w:numId="2">
    <w:abstractNumId w:val="11"/>
  </w:num>
  <w:num w:numId="3">
    <w:abstractNumId w:val="0"/>
  </w:num>
  <w:num w:numId="4">
    <w:abstractNumId w:val="43"/>
  </w:num>
  <w:num w:numId="5">
    <w:abstractNumId w:val="36"/>
  </w:num>
  <w:num w:numId="6">
    <w:abstractNumId w:val="25"/>
  </w:num>
  <w:num w:numId="7">
    <w:abstractNumId w:val="6"/>
  </w:num>
  <w:num w:numId="8">
    <w:abstractNumId w:val="28"/>
  </w:num>
  <w:num w:numId="9">
    <w:abstractNumId w:val="20"/>
  </w:num>
  <w:num w:numId="10">
    <w:abstractNumId w:val="30"/>
  </w:num>
  <w:num w:numId="11">
    <w:abstractNumId w:val="35"/>
  </w:num>
  <w:num w:numId="12">
    <w:abstractNumId w:val="4"/>
  </w:num>
  <w:num w:numId="13">
    <w:abstractNumId w:val="21"/>
  </w:num>
  <w:num w:numId="14">
    <w:abstractNumId w:val="10"/>
  </w:num>
  <w:num w:numId="15">
    <w:abstractNumId w:val="44"/>
  </w:num>
  <w:num w:numId="16">
    <w:abstractNumId w:val="27"/>
  </w:num>
  <w:num w:numId="17">
    <w:abstractNumId w:val="33"/>
  </w:num>
  <w:num w:numId="18">
    <w:abstractNumId w:val="22"/>
  </w:num>
  <w:num w:numId="19">
    <w:abstractNumId w:val="41"/>
  </w:num>
  <w:num w:numId="20">
    <w:abstractNumId w:val="7"/>
  </w:num>
  <w:num w:numId="21">
    <w:abstractNumId w:val="14"/>
  </w:num>
  <w:num w:numId="22">
    <w:abstractNumId w:val="17"/>
  </w:num>
  <w:num w:numId="23">
    <w:abstractNumId w:val="34"/>
  </w:num>
  <w:num w:numId="24">
    <w:abstractNumId w:val="13"/>
  </w:num>
  <w:num w:numId="25">
    <w:abstractNumId w:val="2"/>
  </w:num>
  <w:num w:numId="26">
    <w:abstractNumId w:val="40"/>
  </w:num>
  <w:num w:numId="27">
    <w:abstractNumId w:val="3"/>
  </w:num>
  <w:num w:numId="28">
    <w:abstractNumId w:val="16"/>
  </w:num>
  <w:num w:numId="29">
    <w:abstractNumId w:val="26"/>
  </w:num>
  <w:num w:numId="30">
    <w:abstractNumId w:val="32"/>
  </w:num>
  <w:num w:numId="31">
    <w:abstractNumId w:val="46"/>
  </w:num>
  <w:num w:numId="32">
    <w:abstractNumId w:val="18"/>
  </w:num>
  <w:num w:numId="33">
    <w:abstractNumId w:val="19"/>
  </w:num>
  <w:num w:numId="34">
    <w:abstractNumId w:val="24"/>
  </w:num>
  <w:num w:numId="35">
    <w:abstractNumId w:val="5"/>
  </w:num>
  <w:num w:numId="36">
    <w:abstractNumId w:val="12"/>
  </w:num>
  <w:num w:numId="37">
    <w:abstractNumId w:val="31"/>
  </w:num>
  <w:num w:numId="38">
    <w:abstractNumId w:val="15"/>
  </w:num>
  <w:num w:numId="39">
    <w:abstractNumId w:val="38"/>
  </w:num>
  <w:num w:numId="40">
    <w:abstractNumId w:val="45"/>
  </w:num>
  <w:num w:numId="41">
    <w:abstractNumId w:val="9"/>
  </w:num>
  <w:num w:numId="42">
    <w:abstractNumId w:val="8"/>
  </w:num>
  <w:num w:numId="43">
    <w:abstractNumId w:val="23"/>
  </w:num>
  <w:num w:numId="44">
    <w:abstractNumId w:val="29"/>
  </w:num>
  <w:num w:numId="45">
    <w:abstractNumId w:val="42"/>
  </w:num>
  <w:num w:numId="46">
    <w:abstractNumId w:val="37"/>
  </w:num>
  <w:num w:numId="4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reyre Sebastien">
    <w15:presenceInfo w15:providerId="AD" w15:userId="S-1-5-21-596637696-429993262-3554767669-28860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7BF"/>
    <w:rsid w:val="00001DB4"/>
    <w:rsid w:val="000064CA"/>
    <w:rsid w:val="00010666"/>
    <w:rsid w:val="0001083A"/>
    <w:rsid w:val="00014910"/>
    <w:rsid w:val="0001641B"/>
    <w:rsid w:val="00020158"/>
    <w:rsid w:val="00020DF6"/>
    <w:rsid w:val="00021074"/>
    <w:rsid w:val="00024931"/>
    <w:rsid w:val="00027390"/>
    <w:rsid w:val="00030BEA"/>
    <w:rsid w:val="0004037C"/>
    <w:rsid w:val="000416D1"/>
    <w:rsid w:val="00050349"/>
    <w:rsid w:val="00052171"/>
    <w:rsid w:val="00053AAD"/>
    <w:rsid w:val="000550D9"/>
    <w:rsid w:val="000575EB"/>
    <w:rsid w:val="00057CAD"/>
    <w:rsid w:val="0006007E"/>
    <w:rsid w:val="00072D02"/>
    <w:rsid w:val="00073A8B"/>
    <w:rsid w:val="00073AD9"/>
    <w:rsid w:val="000757AF"/>
    <w:rsid w:val="00075DA1"/>
    <w:rsid w:val="00091222"/>
    <w:rsid w:val="00091CD2"/>
    <w:rsid w:val="00093637"/>
    <w:rsid w:val="00096108"/>
    <w:rsid w:val="000A5DAD"/>
    <w:rsid w:val="000B12CF"/>
    <w:rsid w:val="000B3832"/>
    <w:rsid w:val="000D68E5"/>
    <w:rsid w:val="000D725A"/>
    <w:rsid w:val="000F5874"/>
    <w:rsid w:val="001022B0"/>
    <w:rsid w:val="00103331"/>
    <w:rsid w:val="0010493C"/>
    <w:rsid w:val="00105D70"/>
    <w:rsid w:val="00112FE5"/>
    <w:rsid w:val="00115BB0"/>
    <w:rsid w:val="001213A1"/>
    <w:rsid w:val="0012416C"/>
    <w:rsid w:val="00125671"/>
    <w:rsid w:val="00130EE7"/>
    <w:rsid w:val="0013443D"/>
    <w:rsid w:val="00146BAD"/>
    <w:rsid w:val="0015467A"/>
    <w:rsid w:val="00161453"/>
    <w:rsid w:val="00162766"/>
    <w:rsid w:val="0017266F"/>
    <w:rsid w:val="001741FC"/>
    <w:rsid w:val="0017614C"/>
    <w:rsid w:val="00176671"/>
    <w:rsid w:val="0018146D"/>
    <w:rsid w:val="00191DB2"/>
    <w:rsid w:val="0019754A"/>
    <w:rsid w:val="001A5DBA"/>
    <w:rsid w:val="001B4A23"/>
    <w:rsid w:val="001B4D48"/>
    <w:rsid w:val="001B6336"/>
    <w:rsid w:val="001C1A93"/>
    <w:rsid w:val="001C41E7"/>
    <w:rsid w:val="001C71A6"/>
    <w:rsid w:val="001D44C0"/>
    <w:rsid w:val="001D506D"/>
    <w:rsid w:val="001D5F0A"/>
    <w:rsid w:val="001D6760"/>
    <w:rsid w:val="001E113D"/>
    <w:rsid w:val="001E4978"/>
    <w:rsid w:val="001F20C9"/>
    <w:rsid w:val="001F43DF"/>
    <w:rsid w:val="001F556F"/>
    <w:rsid w:val="002060D1"/>
    <w:rsid w:val="002165A4"/>
    <w:rsid w:val="00230242"/>
    <w:rsid w:val="0023328A"/>
    <w:rsid w:val="00260E00"/>
    <w:rsid w:val="00265B7F"/>
    <w:rsid w:val="0027315A"/>
    <w:rsid w:val="0027355A"/>
    <w:rsid w:val="00276C97"/>
    <w:rsid w:val="00281DA6"/>
    <w:rsid w:val="00286370"/>
    <w:rsid w:val="00290A61"/>
    <w:rsid w:val="00294F27"/>
    <w:rsid w:val="00296631"/>
    <w:rsid w:val="002A76A8"/>
    <w:rsid w:val="002C2BF9"/>
    <w:rsid w:val="002D0D3C"/>
    <w:rsid w:val="002D1E34"/>
    <w:rsid w:val="002D5B09"/>
    <w:rsid w:val="002D6755"/>
    <w:rsid w:val="002E5F96"/>
    <w:rsid w:val="002E7447"/>
    <w:rsid w:val="002F471C"/>
    <w:rsid w:val="002F6BAD"/>
    <w:rsid w:val="00300092"/>
    <w:rsid w:val="00302B37"/>
    <w:rsid w:val="00305596"/>
    <w:rsid w:val="003237B5"/>
    <w:rsid w:val="00330524"/>
    <w:rsid w:val="00330B9B"/>
    <w:rsid w:val="00331285"/>
    <w:rsid w:val="00331FB1"/>
    <w:rsid w:val="003340DB"/>
    <w:rsid w:val="0033504C"/>
    <w:rsid w:val="00335190"/>
    <w:rsid w:val="00343DE4"/>
    <w:rsid w:val="0035150A"/>
    <w:rsid w:val="00352A9B"/>
    <w:rsid w:val="003533DD"/>
    <w:rsid w:val="00356079"/>
    <w:rsid w:val="00356451"/>
    <w:rsid w:val="0035714C"/>
    <w:rsid w:val="00357983"/>
    <w:rsid w:val="00363013"/>
    <w:rsid w:val="00364F24"/>
    <w:rsid w:val="0036566F"/>
    <w:rsid w:val="00367B4B"/>
    <w:rsid w:val="00372229"/>
    <w:rsid w:val="0037412E"/>
    <w:rsid w:val="00374F65"/>
    <w:rsid w:val="003845A6"/>
    <w:rsid w:val="00391D09"/>
    <w:rsid w:val="00394E42"/>
    <w:rsid w:val="00395113"/>
    <w:rsid w:val="003A3930"/>
    <w:rsid w:val="003A68B9"/>
    <w:rsid w:val="003A721F"/>
    <w:rsid w:val="003B5307"/>
    <w:rsid w:val="003B57D8"/>
    <w:rsid w:val="003B70B1"/>
    <w:rsid w:val="003B7819"/>
    <w:rsid w:val="003C0F5C"/>
    <w:rsid w:val="003C167D"/>
    <w:rsid w:val="003D7266"/>
    <w:rsid w:val="003F03B8"/>
    <w:rsid w:val="003F62C8"/>
    <w:rsid w:val="0040053F"/>
    <w:rsid w:val="00400A2D"/>
    <w:rsid w:val="00404F3A"/>
    <w:rsid w:val="00413F8D"/>
    <w:rsid w:val="00415E8D"/>
    <w:rsid w:val="004209D2"/>
    <w:rsid w:val="004258EE"/>
    <w:rsid w:val="004352A6"/>
    <w:rsid w:val="00436D15"/>
    <w:rsid w:val="004375BF"/>
    <w:rsid w:val="004507BA"/>
    <w:rsid w:val="00451D65"/>
    <w:rsid w:val="00454500"/>
    <w:rsid w:val="00455464"/>
    <w:rsid w:val="004665E0"/>
    <w:rsid w:val="00471ABF"/>
    <w:rsid w:val="00472158"/>
    <w:rsid w:val="00472E11"/>
    <w:rsid w:val="00473744"/>
    <w:rsid w:val="00480278"/>
    <w:rsid w:val="004877E9"/>
    <w:rsid w:val="004901A6"/>
    <w:rsid w:val="00490BE0"/>
    <w:rsid w:val="004A40D3"/>
    <w:rsid w:val="004B08FE"/>
    <w:rsid w:val="004C2195"/>
    <w:rsid w:val="004D41E5"/>
    <w:rsid w:val="004E0D0B"/>
    <w:rsid w:val="004F0130"/>
    <w:rsid w:val="004F56C6"/>
    <w:rsid w:val="005022C4"/>
    <w:rsid w:val="0051486E"/>
    <w:rsid w:val="00514A0A"/>
    <w:rsid w:val="00515002"/>
    <w:rsid w:val="00515D23"/>
    <w:rsid w:val="00524EE3"/>
    <w:rsid w:val="005414C4"/>
    <w:rsid w:val="00546300"/>
    <w:rsid w:val="00547A95"/>
    <w:rsid w:val="0055224C"/>
    <w:rsid w:val="0055267C"/>
    <w:rsid w:val="00563133"/>
    <w:rsid w:val="00563246"/>
    <w:rsid w:val="00580550"/>
    <w:rsid w:val="00582EC1"/>
    <w:rsid w:val="005843DC"/>
    <w:rsid w:val="0059165B"/>
    <w:rsid w:val="0059172B"/>
    <w:rsid w:val="00591B32"/>
    <w:rsid w:val="0059368A"/>
    <w:rsid w:val="00597075"/>
    <w:rsid w:val="005A0DBD"/>
    <w:rsid w:val="005B4227"/>
    <w:rsid w:val="005B525F"/>
    <w:rsid w:val="005C2115"/>
    <w:rsid w:val="005C4D31"/>
    <w:rsid w:val="005C51E0"/>
    <w:rsid w:val="005C7682"/>
    <w:rsid w:val="005D191C"/>
    <w:rsid w:val="005D265E"/>
    <w:rsid w:val="005D3ECB"/>
    <w:rsid w:val="005D6180"/>
    <w:rsid w:val="005D74E6"/>
    <w:rsid w:val="005F4E99"/>
    <w:rsid w:val="00605429"/>
    <w:rsid w:val="00606244"/>
    <w:rsid w:val="00606768"/>
    <w:rsid w:val="00607749"/>
    <w:rsid w:val="006229BF"/>
    <w:rsid w:val="006266EE"/>
    <w:rsid w:val="00626884"/>
    <w:rsid w:val="00637A93"/>
    <w:rsid w:val="0064114A"/>
    <w:rsid w:val="00643C05"/>
    <w:rsid w:val="00647757"/>
    <w:rsid w:val="00650B00"/>
    <w:rsid w:val="00650E8A"/>
    <w:rsid w:val="0065428C"/>
    <w:rsid w:val="00654FD6"/>
    <w:rsid w:val="0066250E"/>
    <w:rsid w:val="00663244"/>
    <w:rsid w:val="006726A8"/>
    <w:rsid w:val="00681C5E"/>
    <w:rsid w:val="00690A19"/>
    <w:rsid w:val="006955CB"/>
    <w:rsid w:val="006A7333"/>
    <w:rsid w:val="006B6EC3"/>
    <w:rsid w:val="006C0BFF"/>
    <w:rsid w:val="006D21F8"/>
    <w:rsid w:val="006D4DB8"/>
    <w:rsid w:val="006D7865"/>
    <w:rsid w:val="006E0F99"/>
    <w:rsid w:val="006E53B7"/>
    <w:rsid w:val="0070209F"/>
    <w:rsid w:val="007109A1"/>
    <w:rsid w:val="00711569"/>
    <w:rsid w:val="00713C82"/>
    <w:rsid w:val="0071406C"/>
    <w:rsid w:val="00732386"/>
    <w:rsid w:val="0073741D"/>
    <w:rsid w:val="007445EE"/>
    <w:rsid w:val="00744969"/>
    <w:rsid w:val="00745E03"/>
    <w:rsid w:val="00746630"/>
    <w:rsid w:val="00746689"/>
    <w:rsid w:val="0075051C"/>
    <w:rsid w:val="00750669"/>
    <w:rsid w:val="00751C23"/>
    <w:rsid w:val="00752062"/>
    <w:rsid w:val="007534D3"/>
    <w:rsid w:val="00762625"/>
    <w:rsid w:val="007629AA"/>
    <w:rsid w:val="00763494"/>
    <w:rsid w:val="00764554"/>
    <w:rsid w:val="00764976"/>
    <w:rsid w:val="00765DB8"/>
    <w:rsid w:val="00770520"/>
    <w:rsid w:val="0077534C"/>
    <w:rsid w:val="007753E8"/>
    <w:rsid w:val="0077544F"/>
    <w:rsid w:val="00776C9B"/>
    <w:rsid w:val="00783F41"/>
    <w:rsid w:val="0078782E"/>
    <w:rsid w:val="007A0385"/>
    <w:rsid w:val="007A6D59"/>
    <w:rsid w:val="007C6210"/>
    <w:rsid w:val="007D2AA3"/>
    <w:rsid w:val="007D4260"/>
    <w:rsid w:val="007D66B9"/>
    <w:rsid w:val="007E09F4"/>
    <w:rsid w:val="007E4AE7"/>
    <w:rsid w:val="007E7E6E"/>
    <w:rsid w:val="007F2652"/>
    <w:rsid w:val="007F292F"/>
    <w:rsid w:val="007F3F17"/>
    <w:rsid w:val="007F40C8"/>
    <w:rsid w:val="007F704D"/>
    <w:rsid w:val="008012B8"/>
    <w:rsid w:val="008036C3"/>
    <w:rsid w:val="00805F30"/>
    <w:rsid w:val="008127E9"/>
    <w:rsid w:val="00814DD6"/>
    <w:rsid w:val="008242DE"/>
    <w:rsid w:val="008269F5"/>
    <w:rsid w:val="00834951"/>
    <w:rsid w:val="00834D87"/>
    <w:rsid w:val="008554AE"/>
    <w:rsid w:val="008601A6"/>
    <w:rsid w:val="0086212E"/>
    <w:rsid w:val="00862471"/>
    <w:rsid w:val="0086532D"/>
    <w:rsid w:val="00867A98"/>
    <w:rsid w:val="00871C31"/>
    <w:rsid w:val="0087202B"/>
    <w:rsid w:val="008737D0"/>
    <w:rsid w:val="008811B5"/>
    <w:rsid w:val="00886AC0"/>
    <w:rsid w:val="008908BB"/>
    <w:rsid w:val="00890F1A"/>
    <w:rsid w:val="0089413B"/>
    <w:rsid w:val="008946CC"/>
    <w:rsid w:val="00896E53"/>
    <w:rsid w:val="008A22A1"/>
    <w:rsid w:val="008B2D09"/>
    <w:rsid w:val="008B3242"/>
    <w:rsid w:val="008B4A3C"/>
    <w:rsid w:val="008B69E6"/>
    <w:rsid w:val="008C259D"/>
    <w:rsid w:val="008C6367"/>
    <w:rsid w:val="008C7175"/>
    <w:rsid w:val="008D3489"/>
    <w:rsid w:val="008D3A80"/>
    <w:rsid w:val="008D5951"/>
    <w:rsid w:val="008E341D"/>
    <w:rsid w:val="008E6768"/>
    <w:rsid w:val="008F369B"/>
    <w:rsid w:val="00904280"/>
    <w:rsid w:val="0091051D"/>
    <w:rsid w:val="00913FDE"/>
    <w:rsid w:val="00917A42"/>
    <w:rsid w:val="00920F0B"/>
    <w:rsid w:val="00921C4D"/>
    <w:rsid w:val="00926170"/>
    <w:rsid w:val="009279A8"/>
    <w:rsid w:val="00931D53"/>
    <w:rsid w:val="00947A2F"/>
    <w:rsid w:val="009505DC"/>
    <w:rsid w:val="009526B3"/>
    <w:rsid w:val="00954887"/>
    <w:rsid w:val="00960383"/>
    <w:rsid w:val="00961A75"/>
    <w:rsid w:val="00962CCE"/>
    <w:rsid w:val="009750E4"/>
    <w:rsid w:val="00977856"/>
    <w:rsid w:val="00985618"/>
    <w:rsid w:val="0098778C"/>
    <w:rsid w:val="009927AF"/>
    <w:rsid w:val="009965E6"/>
    <w:rsid w:val="009A23C8"/>
    <w:rsid w:val="009A3D09"/>
    <w:rsid w:val="009A44B3"/>
    <w:rsid w:val="009A4D1D"/>
    <w:rsid w:val="009A6EB8"/>
    <w:rsid w:val="009B14F7"/>
    <w:rsid w:val="009B4605"/>
    <w:rsid w:val="009B6216"/>
    <w:rsid w:val="009B72EA"/>
    <w:rsid w:val="009C1BDB"/>
    <w:rsid w:val="009C351A"/>
    <w:rsid w:val="009D3836"/>
    <w:rsid w:val="009D3BB8"/>
    <w:rsid w:val="009E6433"/>
    <w:rsid w:val="009F177F"/>
    <w:rsid w:val="009F1F48"/>
    <w:rsid w:val="009F7E48"/>
    <w:rsid w:val="00A00EF9"/>
    <w:rsid w:val="00A06A5D"/>
    <w:rsid w:val="00A127B5"/>
    <w:rsid w:val="00A2236E"/>
    <w:rsid w:val="00A23CB6"/>
    <w:rsid w:val="00A259D2"/>
    <w:rsid w:val="00A268F3"/>
    <w:rsid w:val="00A41090"/>
    <w:rsid w:val="00A5077E"/>
    <w:rsid w:val="00A60906"/>
    <w:rsid w:val="00A60B00"/>
    <w:rsid w:val="00A63B47"/>
    <w:rsid w:val="00A64503"/>
    <w:rsid w:val="00A6542B"/>
    <w:rsid w:val="00A772B2"/>
    <w:rsid w:val="00A838BB"/>
    <w:rsid w:val="00A93D7C"/>
    <w:rsid w:val="00A95D63"/>
    <w:rsid w:val="00A97A00"/>
    <w:rsid w:val="00AA3FF5"/>
    <w:rsid w:val="00AA4BF1"/>
    <w:rsid w:val="00AB3BE3"/>
    <w:rsid w:val="00AB5915"/>
    <w:rsid w:val="00AB768F"/>
    <w:rsid w:val="00AC4A34"/>
    <w:rsid w:val="00AC4F9E"/>
    <w:rsid w:val="00AC5461"/>
    <w:rsid w:val="00AC6CD1"/>
    <w:rsid w:val="00AD07F0"/>
    <w:rsid w:val="00AE37F9"/>
    <w:rsid w:val="00AE6343"/>
    <w:rsid w:val="00AE7D52"/>
    <w:rsid w:val="00AE7EFA"/>
    <w:rsid w:val="00AF0928"/>
    <w:rsid w:val="00AF2B52"/>
    <w:rsid w:val="00AF6AFA"/>
    <w:rsid w:val="00B058FE"/>
    <w:rsid w:val="00B07303"/>
    <w:rsid w:val="00B15724"/>
    <w:rsid w:val="00B20D5B"/>
    <w:rsid w:val="00B26AD0"/>
    <w:rsid w:val="00B4075C"/>
    <w:rsid w:val="00B445CB"/>
    <w:rsid w:val="00B6511D"/>
    <w:rsid w:val="00B73AA9"/>
    <w:rsid w:val="00B74F68"/>
    <w:rsid w:val="00B769F1"/>
    <w:rsid w:val="00B91C25"/>
    <w:rsid w:val="00B92CB3"/>
    <w:rsid w:val="00B92F3C"/>
    <w:rsid w:val="00B93908"/>
    <w:rsid w:val="00B93F2B"/>
    <w:rsid w:val="00B9441F"/>
    <w:rsid w:val="00BA116A"/>
    <w:rsid w:val="00BA3564"/>
    <w:rsid w:val="00BA6CEB"/>
    <w:rsid w:val="00BB2436"/>
    <w:rsid w:val="00BB3338"/>
    <w:rsid w:val="00BC3AA3"/>
    <w:rsid w:val="00BC3B18"/>
    <w:rsid w:val="00BC551E"/>
    <w:rsid w:val="00BC7103"/>
    <w:rsid w:val="00BD6419"/>
    <w:rsid w:val="00BF16B4"/>
    <w:rsid w:val="00BF3BF7"/>
    <w:rsid w:val="00C00C02"/>
    <w:rsid w:val="00C01562"/>
    <w:rsid w:val="00C016D6"/>
    <w:rsid w:val="00C0465E"/>
    <w:rsid w:val="00C04780"/>
    <w:rsid w:val="00C05BC7"/>
    <w:rsid w:val="00C05E37"/>
    <w:rsid w:val="00C0626D"/>
    <w:rsid w:val="00C109A6"/>
    <w:rsid w:val="00C26398"/>
    <w:rsid w:val="00C27F0C"/>
    <w:rsid w:val="00C324EC"/>
    <w:rsid w:val="00C35EC5"/>
    <w:rsid w:val="00C42B84"/>
    <w:rsid w:val="00C432A7"/>
    <w:rsid w:val="00C45817"/>
    <w:rsid w:val="00C46DFA"/>
    <w:rsid w:val="00C50307"/>
    <w:rsid w:val="00C567CE"/>
    <w:rsid w:val="00C568EC"/>
    <w:rsid w:val="00C64C54"/>
    <w:rsid w:val="00C661A7"/>
    <w:rsid w:val="00C8721B"/>
    <w:rsid w:val="00C90AEA"/>
    <w:rsid w:val="00C95E25"/>
    <w:rsid w:val="00CA3BFC"/>
    <w:rsid w:val="00CA625B"/>
    <w:rsid w:val="00CA7B33"/>
    <w:rsid w:val="00CB1CF4"/>
    <w:rsid w:val="00CB3EE9"/>
    <w:rsid w:val="00CC321B"/>
    <w:rsid w:val="00CE1C46"/>
    <w:rsid w:val="00CF103C"/>
    <w:rsid w:val="00D0183A"/>
    <w:rsid w:val="00D02CB3"/>
    <w:rsid w:val="00D17319"/>
    <w:rsid w:val="00D23FF3"/>
    <w:rsid w:val="00D251DF"/>
    <w:rsid w:val="00D3599D"/>
    <w:rsid w:val="00D42324"/>
    <w:rsid w:val="00D44A7C"/>
    <w:rsid w:val="00D4644C"/>
    <w:rsid w:val="00D46CB9"/>
    <w:rsid w:val="00D54283"/>
    <w:rsid w:val="00D56F61"/>
    <w:rsid w:val="00D57D56"/>
    <w:rsid w:val="00D61777"/>
    <w:rsid w:val="00D733BA"/>
    <w:rsid w:val="00D7561E"/>
    <w:rsid w:val="00D76132"/>
    <w:rsid w:val="00D76679"/>
    <w:rsid w:val="00D77A38"/>
    <w:rsid w:val="00D8614F"/>
    <w:rsid w:val="00D87D34"/>
    <w:rsid w:val="00D92784"/>
    <w:rsid w:val="00DA3C77"/>
    <w:rsid w:val="00DA51A4"/>
    <w:rsid w:val="00DB29E3"/>
    <w:rsid w:val="00DB37A0"/>
    <w:rsid w:val="00DB77BF"/>
    <w:rsid w:val="00DC2A25"/>
    <w:rsid w:val="00DC7E7E"/>
    <w:rsid w:val="00DD2BBD"/>
    <w:rsid w:val="00DD2D23"/>
    <w:rsid w:val="00DF4891"/>
    <w:rsid w:val="00DF6A24"/>
    <w:rsid w:val="00E004D6"/>
    <w:rsid w:val="00E059B9"/>
    <w:rsid w:val="00E119F1"/>
    <w:rsid w:val="00E278C8"/>
    <w:rsid w:val="00E309AB"/>
    <w:rsid w:val="00E32C55"/>
    <w:rsid w:val="00E416A6"/>
    <w:rsid w:val="00E419DE"/>
    <w:rsid w:val="00E503BA"/>
    <w:rsid w:val="00E5461F"/>
    <w:rsid w:val="00E5647E"/>
    <w:rsid w:val="00E65F52"/>
    <w:rsid w:val="00E70611"/>
    <w:rsid w:val="00E717EF"/>
    <w:rsid w:val="00E77298"/>
    <w:rsid w:val="00E77F20"/>
    <w:rsid w:val="00E85028"/>
    <w:rsid w:val="00E91D49"/>
    <w:rsid w:val="00EB0135"/>
    <w:rsid w:val="00EB31CA"/>
    <w:rsid w:val="00EB7D4E"/>
    <w:rsid w:val="00EC1419"/>
    <w:rsid w:val="00ED335B"/>
    <w:rsid w:val="00ED3E51"/>
    <w:rsid w:val="00EE08EE"/>
    <w:rsid w:val="00EE6E73"/>
    <w:rsid w:val="00EF379E"/>
    <w:rsid w:val="00EF69F8"/>
    <w:rsid w:val="00F0070C"/>
    <w:rsid w:val="00F02BD1"/>
    <w:rsid w:val="00F033DC"/>
    <w:rsid w:val="00F10136"/>
    <w:rsid w:val="00F11102"/>
    <w:rsid w:val="00F11484"/>
    <w:rsid w:val="00F11B73"/>
    <w:rsid w:val="00F12D2A"/>
    <w:rsid w:val="00F14B36"/>
    <w:rsid w:val="00F228E8"/>
    <w:rsid w:val="00F24CC8"/>
    <w:rsid w:val="00F35AEC"/>
    <w:rsid w:val="00F450A7"/>
    <w:rsid w:val="00F50632"/>
    <w:rsid w:val="00F51C67"/>
    <w:rsid w:val="00F52ADF"/>
    <w:rsid w:val="00F55473"/>
    <w:rsid w:val="00F70CE6"/>
    <w:rsid w:val="00F73AD2"/>
    <w:rsid w:val="00F74F91"/>
    <w:rsid w:val="00F77996"/>
    <w:rsid w:val="00F809C3"/>
    <w:rsid w:val="00F819D9"/>
    <w:rsid w:val="00F84D82"/>
    <w:rsid w:val="00F90536"/>
    <w:rsid w:val="00F930E2"/>
    <w:rsid w:val="00F94AAB"/>
    <w:rsid w:val="00FA3BF0"/>
    <w:rsid w:val="00FA5D9E"/>
    <w:rsid w:val="00FB3767"/>
    <w:rsid w:val="00FB6597"/>
    <w:rsid w:val="00FB7392"/>
    <w:rsid w:val="00FC347A"/>
    <w:rsid w:val="00FC6F9A"/>
    <w:rsid w:val="00FE1598"/>
    <w:rsid w:val="00FE1599"/>
    <w:rsid w:val="00FE33A6"/>
    <w:rsid w:val="00FE4E0E"/>
    <w:rsid w:val="00FF3779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F5CB87A2-DCE7-4116-9CCF-96DBEDD3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F27"/>
    <w:rPr>
      <w:sz w:val="24"/>
      <w:szCs w:val="24"/>
    </w:rPr>
  </w:style>
  <w:style w:type="paragraph" w:styleId="Titre2">
    <w:name w:val="heading 2"/>
    <w:basedOn w:val="Normal"/>
    <w:link w:val="Titre2Car"/>
    <w:unhideWhenUsed/>
    <w:qFormat/>
    <w:rsid w:val="00A00EF9"/>
    <w:pPr>
      <w:widowControl w:val="0"/>
      <w:autoSpaceDE w:val="0"/>
      <w:autoSpaceDN w:val="0"/>
      <w:ind w:left="816" w:hanging="404"/>
      <w:outlineLvl w:val="1"/>
    </w:pPr>
    <w:rPr>
      <w:rFonts w:ascii="Arial" w:eastAsia="Arial" w:hAnsi="Arial" w:cs="Arial"/>
      <w:b/>
      <w:bCs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i/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2">
    <w:name w:val="Body Text 2"/>
    <w:basedOn w:val="Normal"/>
    <w:link w:val="Corpsdetexte2Car"/>
    <w:pPr>
      <w:jc w:val="both"/>
    </w:pPr>
  </w:style>
  <w:style w:type="paragraph" w:styleId="Corpsdetexte3">
    <w:name w:val="Body Text 3"/>
    <w:basedOn w:val="Normal"/>
    <w:rPr>
      <w:i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EF379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E09F4"/>
    <w:pPr>
      <w:ind w:left="708"/>
    </w:pPr>
  </w:style>
  <w:style w:type="character" w:customStyle="1" w:styleId="En-tteCar">
    <w:name w:val="En-tête Car"/>
    <w:link w:val="En-tte"/>
    <w:uiPriority w:val="99"/>
    <w:rsid w:val="00B769F1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B769F1"/>
    <w:rPr>
      <w:sz w:val="24"/>
      <w:szCs w:val="24"/>
    </w:rPr>
  </w:style>
  <w:style w:type="table" w:styleId="Grilledutableau">
    <w:name w:val="Table Grid"/>
    <w:basedOn w:val="TableauNormal"/>
    <w:rsid w:val="00C661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162766"/>
    <w:rPr>
      <w:color w:val="0000FF"/>
      <w:u w:val="single"/>
    </w:rPr>
  </w:style>
  <w:style w:type="character" w:customStyle="1" w:styleId="Titre2Car">
    <w:name w:val="Titre 2 Car"/>
    <w:link w:val="Titre2"/>
    <w:rsid w:val="00A00EF9"/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Corpsdetexte2Car">
    <w:name w:val="Corps de texte 2 Car"/>
    <w:link w:val="Corpsdetexte2"/>
    <w:rsid w:val="00751C23"/>
    <w:rPr>
      <w:sz w:val="24"/>
      <w:szCs w:val="24"/>
    </w:rPr>
  </w:style>
  <w:style w:type="paragraph" w:styleId="Rvision">
    <w:name w:val="Revision"/>
    <w:hidden/>
    <w:uiPriority w:val="99"/>
    <w:semiHidden/>
    <w:rsid w:val="00AC54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D960E-2D51-43CF-B3CB-6E8A7B47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14</Pages>
  <Words>2674</Words>
  <Characters>15374</Characters>
  <Application>Microsoft Office Word</Application>
  <DocSecurity>0</DocSecurity>
  <Lines>128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AU CCP</vt:lpstr>
    </vt:vector>
  </TitlesOfParts>
  <Company>C.H.U de Clermont Ferrand</Company>
  <LinksUpToDate>false</LinksUpToDate>
  <CharactersWithSpaces>18012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AU CCP</dc:title>
  <dc:subject/>
  <dc:creator>barriau</dc:creator>
  <cp:keywords/>
  <cp:lastModifiedBy>Mitais Nathalie</cp:lastModifiedBy>
  <cp:revision>15</cp:revision>
  <cp:lastPrinted>2025-12-10T13:25:00Z</cp:lastPrinted>
  <dcterms:created xsi:type="dcterms:W3CDTF">2025-12-10T14:19:00Z</dcterms:created>
  <dcterms:modified xsi:type="dcterms:W3CDTF">2026-01-27T13:54:00Z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00080018040000000000010271f10207c74006b004c800</vt:lpwstr>
  </property>
</Properties>
</file>